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CBF" w:rsidRPr="00636CBF" w:rsidRDefault="00636CBF" w:rsidP="00636CBF">
      <w:pPr>
        <w:tabs>
          <w:tab w:val="center" w:pos="4536"/>
          <w:tab w:val="right" w:pos="9072"/>
        </w:tabs>
      </w:pPr>
      <w:r w:rsidRPr="00636CBF">
        <w:t xml:space="preserve">Príloha č. 4 Zmluvy o poskytnutí NFP – pre zákazky vyhlásené podľa zákona č. 343/2015 Z. z. a o zmene a doplnení niektorých zákonov v znení neskorších predpisov* </w:t>
      </w:r>
    </w:p>
    <w:p w:rsidR="00636CBF" w:rsidRPr="00636CBF" w:rsidRDefault="00636CBF" w:rsidP="00636CBF">
      <w:pPr>
        <w:spacing w:before="240" w:after="240"/>
        <w:jc w:val="both"/>
        <w:rPr>
          <w:sz w:val="22"/>
          <w:szCs w:val="22"/>
          <w:lang w:eastAsia="cs-CZ"/>
        </w:rPr>
      </w:pPr>
      <w:r w:rsidRPr="00636CBF">
        <w:rPr>
          <w:sz w:val="22"/>
          <w:szCs w:val="22"/>
          <w:lang w:eastAsia="cs-CZ"/>
        </w:rPr>
        <w:t>* príloha č. 4 sa primerane použije aj pre postup určovania finančných opráv pre zákazky vyhlásené podľa zákona č. 25/2006 Z. z. o verejnom obstarávaní                          a o zmene a doplnení niektorých zákonov v znení neskorších predpisov (ďalej len „zákon o VO“) a zákazky, na ktoré sa nevzťahuje pôsobnosť ZVO/zákona o VO</w:t>
      </w:r>
    </w:p>
    <w:p w:rsidR="00636CBF" w:rsidRPr="00636CBF" w:rsidRDefault="00636CBF" w:rsidP="00636CBF">
      <w:pPr>
        <w:spacing w:before="240" w:after="240"/>
        <w:jc w:val="both"/>
        <w:rPr>
          <w:sz w:val="22"/>
          <w:szCs w:val="22"/>
          <w:lang w:eastAsia="cs-CZ"/>
        </w:rPr>
      </w:pPr>
      <w:r w:rsidRPr="00636CBF">
        <w:rPr>
          <w:sz w:val="22"/>
          <w:szCs w:val="22"/>
          <w:lang w:eastAsia="cs-CZ"/>
        </w:rPr>
        <w:t xml:space="preserve">Táto Príloha Zmluvy o poskytnutí NFP slúži na určovanie výšky vrátenia poskytnutého príspevku alebo jeho časti (ex post finančné opravy), alebo ex ante finančné opravy v nadväznosti na zistené porušenie pravidiel a postupov verejného obstarávania v zmysle ZVO. Všetky percentuálne sadzby sa týkajú prípadov, keď konkrétne porušenie </w:t>
      </w:r>
      <w:r w:rsidRPr="00636CBF">
        <w:rPr>
          <w:b/>
          <w:sz w:val="22"/>
          <w:szCs w:val="22"/>
          <w:lang w:eastAsia="cs-CZ"/>
        </w:rPr>
        <w:t>malo alebo mohlo mať vplyv na výsledok VO/obstarávania</w:t>
      </w:r>
      <w:r w:rsidRPr="00636CBF">
        <w:rPr>
          <w:sz w:val="22"/>
          <w:szCs w:val="22"/>
          <w:lang w:eastAsia="cs-CZ"/>
        </w:rPr>
        <w:t xml:space="preserve">. </w:t>
      </w:r>
    </w:p>
    <w:p w:rsidR="00636CBF" w:rsidRPr="00636CBF" w:rsidRDefault="00636CBF" w:rsidP="00636CBF">
      <w:pPr>
        <w:spacing w:after="240"/>
        <w:jc w:val="both"/>
        <w:rPr>
          <w:sz w:val="22"/>
          <w:szCs w:val="22"/>
          <w:lang w:eastAsia="cs-CZ"/>
        </w:rPr>
      </w:pPr>
      <w:r w:rsidRPr="00636CBF">
        <w:rPr>
          <w:sz w:val="22"/>
          <w:szCs w:val="22"/>
          <w:lang w:eastAsia="cs-CZ"/>
        </w:rPr>
        <w:t xml:space="preserve">Zistenia nedostatkov VO, ktoré nie sú zaradené do prílohy č. 4, by sa mali riešiť v súlade so zásadou proporcionality a podľa možnosti analogicky s typmi nedostatkov uvedenými v prílohe č. 4 Zmluvy o poskytnutí NFP;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proporcionality postupuje podľa prílohy č. 4 Zmluvy o poskytnutí NFP, pričom zistenie bude priradené k obsahovo najbližšiemu porušeniu a na základe tohto zaradenia bude určená príslušná finančná oprava. </w:t>
      </w:r>
    </w:p>
    <w:p w:rsidR="00636CBF" w:rsidRPr="00636CBF" w:rsidRDefault="00636CBF" w:rsidP="00636CBF">
      <w:pPr>
        <w:spacing w:after="240"/>
        <w:jc w:val="both"/>
        <w:rPr>
          <w:sz w:val="22"/>
          <w:szCs w:val="22"/>
          <w:lang w:eastAsia="cs-CZ"/>
        </w:rPr>
      </w:pPr>
    </w:p>
    <w:p w:rsidR="008F1CFB" w:rsidRDefault="008F1CFB"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Pr="007C3E78" w:rsidRDefault="00636CBF" w:rsidP="008F1CFB">
      <w:pPr>
        <w:rPr>
          <w:sz w:val="22"/>
          <w:szCs w:val="22"/>
          <w:lang w:eastAsia="cs-CZ"/>
        </w:rPr>
      </w:pPr>
    </w:p>
    <w:p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rsidTr="007B229C">
        <w:tc>
          <w:tcPr>
            <w:tcW w:w="675"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rsidTr="00A91AEF">
        <w:tc>
          <w:tcPr>
            <w:tcW w:w="14034" w:type="dxa"/>
            <w:gridSpan w:val="4"/>
            <w:shd w:val="clear" w:color="auto" w:fill="BFBFBF" w:themeFill="background1" w:themeFillShade="BF"/>
            <w:vAlign w:val="center"/>
          </w:tcPr>
          <w:p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rsidTr="009A4802">
        <w:trPr>
          <w:trHeight w:val="4120"/>
        </w:trPr>
        <w:tc>
          <w:tcPr>
            <w:tcW w:w="675" w:type="dxa"/>
            <w:vMerge w:val="restart"/>
            <w:shd w:val="clear" w:color="auto" w:fill="auto"/>
            <w:vAlign w:val="center"/>
          </w:tcPr>
          <w:p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rsidR="00BB65E5" w:rsidRPr="00AB2DF3" w:rsidRDefault="00BB65E5" w:rsidP="002550C0">
            <w:pPr>
              <w:jc w:val="both"/>
              <w:rPr>
                <w:sz w:val="22"/>
                <w:szCs w:val="22"/>
                <w:lang w:eastAsia="cs-CZ"/>
              </w:rPr>
            </w:pPr>
          </w:p>
        </w:tc>
        <w:tc>
          <w:tcPr>
            <w:tcW w:w="7087" w:type="dxa"/>
            <w:shd w:val="clear" w:color="auto" w:fill="auto"/>
          </w:tcPr>
          <w:p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rsidR="00BB65E5" w:rsidRPr="00AB2DF3" w:rsidRDefault="00BB65E5" w:rsidP="002550C0">
            <w:pPr>
              <w:jc w:val="both"/>
              <w:rPr>
                <w:sz w:val="22"/>
                <w:szCs w:val="22"/>
                <w:lang w:eastAsia="cs-CZ"/>
              </w:rPr>
            </w:pPr>
          </w:p>
          <w:p w:rsidR="00BB65E5" w:rsidRPr="00AB2DF3" w:rsidRDefault="00BB65E5" w:rsidP="002550C0">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rsidR="00BB65E5" w:rsidRPr="00AB2DF3" w:rsidRDefault="00BB65E5" w:rsidP="002550C0">
            <w:pPr>
              <w:jc w:val="both"/>
              <w:rPr>
                <w:sz w:val="22"/>
                <w:szCs w:val="22"/>
                <w:lang w:eastAsia="cs-CZ"/>
              </w:rPr>
            </w:pPr>
          </w:p>
          <w:p w:rsidR="00BB65E5" w:rsidRDefault="00BB65E5" w:rsidP="000611E5">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rsidR="00BB65E5" w:rsidRDefault="00BB65E5" w:rsidP="000611E5">
            <w:pPr>
              <w:jc w:val="both"/>
              <w:rPr>
                <w:sz w:val="22"/>
                <w:szCs w:val="22"/>
                <w:lang w:eastAsia="cs-CZ"/>
              </w:rPr>
            </w:pPr>
          </w:p>
          <w:p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rsidR="00BB65E5" w:rsidRPr="00AB2DF3" w:rsidRDefault="00BB65E5" w:rsidP="002550C0">
            <w:pPr>
              <w:jc w:val="both"/>
              <w:rPr>
                <w:sz w:val="22"/>
                <w:szCs w:val="22"/>
                <w:lang w:eastAsia="cs-CZ"/>
              </w:rPr>
            </w:pPr>
            <w:r w:rsidRPr="00AB2DF3">
              <w:rPr>
                <w:sz w:val="22"/>
                <w:szCs w:val="22"/>
                <w:lang w:eastAsia="cs-CZ"/>
              </w:rPr>
              <w:t>100 %</w:t>
            </w:r>
            <w:r>
              <w:rPr>
                <w:sz w:val="22"/>
                <w:szCs w:val="22"/>
                <w:lang w:eastAsia="cs-CZ"/>
              </w:rPr>
              <w:t xml:space="preserve"> </w:t>
            </w:r>
          </w:p>
          <w:p w:rsidR="00BB65E5" w:rsidRPr="00AB2DF3" w:rsidRDefault="00BB65E5" w:rsidP="002550C0">
            <w:pPr>
              <w:jc w:val="both"/>
              <w:rPr>
                <w:sz w:val="22"/>
                <w:szCs w:val="22"/>
                <w:lang w:eastAsia="cs-CZ"/>
              </w:rPr>
            </w:pPr>
          </w:p>
        </w:tc>
      </w:tr>
      <w:tr w:rsidR="00BB65E5" w:rsidRPr="00AB2DF3" w:rsidTr="00BB65E5">
        <w:trPr>
          <w:trHeight w:val="2528"/>
        </w:trPr>
        <w:tc>
          <w:tcPr>
            <w:tcW w:w="675" w:type="dxa"/>
            <w:vMerge/>
            <w:shd w:val="clear" w:color="auto" w:fill="auto"/>
            <w:vAlign w:val="center"/>
          </w:tcPr>
          <w:p w:rsidR="00BB65E5" w:rsidRPr="00AB2DF3" w:rsidRDefault="00BB65E5" w:rsidP="00A91AEF">
            <w:pPr>
              <w:jc w:val="center"/>
              <w:rPr>
                <w:sz w:val="22"/>
                <w:szCs w:val="22"/>
                <w:lang w:eastAsia="cs-CZ"/>
              </w:rPr>
            </w:pPr>
          </w:p>
        </w:tc>
        <w:tc>
          <w:tcPr>
            <w:tcW w:w="3720" w:type="dxa"/>
            <w:vMerge/>
            <w:shd w:val="clear" w:color="auto" w:fill="auto"/>
          </w:tcPr>
          <w:p w:rsidR="00BB65E5" w:rsidRPr="00AB2DF3" w:rsidRDefault="00BB65E5" w:rsidP="002550C0">
            <w:pPr>
              <w:jc w:val="both"/>
              <w:rPr>
                <w:sz w:val="22"/>
                <w:szCs w:val="22"/>
                <w:lang w:eastAsia="cs-CZ"/>
              </w:rPr>
            </w:pPr>
          </w:p>
        </w:tc>
        <w:tc>
          <w:tcPr>
            <w:tcW w:w="7087" w:type="dxa"/>
            <w:shd w:val="clear" w:color="auto" w:fill="auto"/>
          </w:tcPr>
          <w:p w:rsidR="00BB65E5" w:rsidRDefault="00BB65E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rsidR="00BB65E5" w:rsidRDefault="00BB65E5" w:rsidP="00423634">
            <w:pPr>
              <w:jc w:val="both"/>
              <w:rPr>
                <w:sz w:val="22"/>
                <w:szCs w:val="22"/>
                <w:lang w:eastAsia="cs-CZ"/>
              </w:rPr>
            </w:pPr>
          </w:p>
          <w:p w:rsidR="00BB65E5" w:rsidRDefault="00BB65E5" w:rsidP="00F22C3F">
            <w:pPr>
              <w:jc w:val="both"/>
              <w:rPr>
                <w:sz w:val="22"/>
                <w:szCs w:val="22"/>
                <w:lang w:eastAsia="cs-CZ"/>
              </w:rPr>
            </w:pPr>
            <w:r w:rsidRPr="00F22C3F">
              <w:rPr>
                <w:sz w:val="22"/>
                <w:szCs w:val="22"/>
                <w:lang w:eastAsia="cs-CZ"/>
              </w:rPr>
              <w:t xml:space="preserve">Nezverejnenie zákazky s nízkou hodnotou nad </w:t>
            </w:r>
            <w:ins w:id="0" w:author="Autor">
              <w:r w:rsidR="0077158C">
                <w:rPr>
                  <w:sz w:val="22"/>
                  <w:szCs w:val="22"/>
                  <w:lang w:eastAsia="cs-CZ"/>
                </w:rPr>
                <w:t>5</w:t>
              </w:r>
            </w:ins>
            <w:del w:id="1" w:author="Autor">
              <w:r w:rsidRPr="00F22C3F" w:rsidDel="0077158C">
                <w:rPr>
                  <w:sz w:val="22"/>
                  <w:szCs w:val="22"/>
                  <w:lang w:eastAsia="cs-CZ"/>
                </w:rPr>
                <w:delText>3</w:delText>
              </w:r>
            </w:del>
            <w:r w:rsidRPr="00F22C3F">
              <w:rPr>
                <w:sz w:val="22"/>
                <w:szCs w:val="22"/>
                <w:lang w:eastAsia="cs-CZ"/>
              </w:rPr>
              <w:t xml:space="preserve">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mailový kontakt </w:t>
            </w:r>
            <w:hyperlink r:id="rId8"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xml:space="preserve">, </w:t>
            </w:r>
            <w:r w:rsidRPr="00F22C3F">
              <w:rPr>
                <w:sz w:val="22"/>
                <w:szCs w:val="22"/>
                <w:lang w:eastAsia="cs-CZ"/>
              </w:rPr>
              <w:lastRenderedPageBreak/>
              <w:t>ktorej verejný obstarávateľ poskytne 50 % a menej finančných prostriedkov na dodanie tovaru, uskutočnenie stavebných prác a poskytnutie služieb z nenávratného finančného príspevku.</w:t>
            </w:r>
          </w:p>
          <w:p w:rsidR="00BB65E5" w:rsidRPr="00AB2DF3" w:rsidRDefault="00BB65E5" w:rsidP="00F22C3F">
            <w:pPr>
              <w:jc w:val="both"/>
              <w:rPr>
                <w:sz w:val="22"/>
                <w:szCs w:val="22"/>
                <w:lang w:eastAsia="cs-CZ"/>
              </w:rPr>
            </w:pPr>
          </w:p>
          <w:p w:rsidR="00B46058" w:rsidRPr="00AB2DF3" w:rsidRDefault="00BB65E5" w:rsidP="00423634">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9"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 a menej finančných prostriedkov z NFP)</w:t>
            </w:r>
            <w:r>
              <w:rPr>
                <w:sz w:val="22"/>
                <w:szCs w:val="22"/>
                <w:lang w:eastAsia="cs-CZ"/>
              </w:rPr>
              <w:t>.</w:t>
            </w:r>
          </w:p>
          <w:p w:rsidR="00BB65E5" w:rsidRPr="00AB2DF3" w:rsidRDefault="00BB65E5" w:rsidP="00F22C3F">
            <w:pPr>
              <w:jc w:val="both"/>
              <w:rPr>
                <w:sz w:val="22"/>
                <w:szCs w:val="22"/>
                <w:lang w:eastAsia="cs-CZ"/>
              </w:rPr>
            </w:pPr>
          </w:p>
        </w:tc>
        <w:tc>
          <w:tcPr>
            <w:tcW w:w="2552" w:type="dxa"/>
            <w:shd w:val="clear" w:color="auto" w:fill="auto"/>
          </w:tcPr>
          <w:p w:rsidR="00BB65E5" w:rsidRDefault="00BB65E5" w:rsidP="008F28A2">
            <w:pPr>
              <w:jc w:val="both"/>
              <w:rPr>
                <w:sz w:val="22"/>
                <w:szCs w:val="22"/>
                <w:lang w:eastAsia="cs-CZ"/>
              </w:rPr>
            </w:pPr>
            <w:r>
              <w:rPr>
                <w:sz w:val="22"/>
                <w:szCs w:val="22"/>
                <w:lang w:eastAsia="cs-CZ"/>
              </w:rPr>
              <w:lastRenderedPageBreak/>
              <w:t xml:space="preserve">25% </w:t>
            </w:r>
          </w:p>
          <w:p w:rsidR="00BB65E5" w:rsidRPr="00AB2DF3" w:rsidRDefault="00BB65E5" w:rsidP="008F28A2">
            <w:pPr>
              <w:jc w:val="both"/>
              <w:rPr>
                <w:sz w:val="22"/>
                <w:szCs w:val="22"/>
                <w:lang w:eastAsia="cs-CZ"/>
              </w:rPr>
            </w:pPr>
          </w:p>
          <w:p w:rsidR="00BB65E5" w:rsidRPr="00AB2DF3" w:rsidRDefault="00BB65E5" w:rsidP="00423634">
            <w:pPr>
              <w:jc w:val="both"/>
              <w:rPr>
                <w:sz w:val="22"/>
                <w:szCs w:val="22"/>
                <w:lang w:eastAsia="cs-CZ"/>
              </w:rPr>
            </w:pPr>
            <w:r w:rsidRPr="00AB2DF3">
              <w:rPr>
                <w:sz w:val="22"/>
                <w:szCs w:val="22"/>
                <w:lang w:eastAsia="cs-CZ"/>
              </w:rPr>
              <w:t xml:space="preserve"> </w:t>
            </w:r>
          </w:p>
        </w:tc>
      </w:tr>
      <w:tr w:rsidR="00BB65E5" w:rsidRPr="00AB2DF3" w:rsidTr="009A4802">
        <w:trPr>
          <w:trHeight w:val="2527"/>
        </w:trPr>
        <w:tc>
          <w:tcPr>
            <w:tcW w:w="675" w:type="dxa"/>
            <w:vMerge/>
            <w:shd w:val="clear" w:color="auto" w:fill="auto"/>
            <w:vAlign w:val="center"/>
          </w:tcPr>
          <w:p w:rsidR="00BB65E5" w:rsidRPr="00AB2DF3" w:rsidRDefault="00BB65E5" w:rsidP="00A91AEF">
            <w:pPr>
              <w:jc w:val="center"/>
              <w:rPr>
                <w:sz w:val="22"/>
                <w:szCs w:val="22"/>
                <w:lang w:eastAsia="cs-CZ"/>
              </w:rPr>
            </w:pPr>
          </w:p>
        </w:tc>
        <w:tc>
          <w:tcPr>
            <w:tcW w:w="3720" w:type="dxa"/>
            <w:vMerge/>
            <w:shd w:val="clear" w:color="auto" w:fill="auto"/>
          </w:tcPr>
          <w:p w:rsidR="00BB65E5" w:rsidRPr="00AB2DF3" w:rsidRDefault="00BB65E5" w:rsidP="002550C0">
            <w:pPr>
              <w:jc w:val="both"/>
              <w:rPr>
                <w:sz w:val="22"/>
                <w:szCs w:val="22"/>
                <w:lang w:eastAsia="cs-CZ"/>
              </w:rPr>
            </w:pPr>
          </w:p>
        </w:tc>
        <w:tc>
          <w:tcPr>
            <w:tcW w:w="7087" w:type="dxa"/>
            <w:shd w:val="clear" w:color="auto" w:fill="auto"/>
          </w:tcPr>
          <w:p w:rsidR="00BB65E5" w:rsidRPr="00AB2DF3" w:rsidDel="00423634" w:rsidRDefault="00B46058" w:rsidP="00B46058">
            <w:pPr>
              <w:jc w:val="both"/>
              <w:rPr>
                <w:sz w:val="22"/>
                <w:szCs w:val="22"/>
                <w:lang w:eastAsia="cs-CZ"/>
              </w:rPr>
            </w:pPr>
            <w:r>
              <w:rPr>
                <w:sz w:val="22"/>
                <w:szCs w:val="22"/>
                <w:lang w:eastAsia="cs-CZ"/>
              </w:rPr>
              <w:t xml:space="preserve">Zákazka </w:t>
            </w:r>
            <w:r w:rsidR="00BB65E5" w:rsidRPr="00BB65E5">
              <w:rPr>
                <w:sz w:val="22"/>
                <w:szCs w:val="22"/>
                <w:lang w:eastAsia="cs-CZ"/>
              </w:rPr>
              <w:t xml:space="preserve">s nízkou hodnotou nad </w:t>
            </w:r>
            <w:ins w:id="2" w:author="Autor">
              <w:r w:rsidR="0077158C">
                <w:rPr>
                  <w:sz w:val="22"/>
                  <w:szCs w:val="22"/>
                  <w:lang w:eastAsia="cs-CZ"/>
                </w:rPr>
                <w:t>5</w:t>
              </w:r>
            </w:ins>
            <w:del w:id="3" w:author="Autor">
              <w:r w:rsidR="00BB65E5" w:rsidRPr="00BB65E5" w:rsidDel="0077158C">
                <w:rPr>
                  <w:sz w:val="22"/>
                  <w:szCs w:val="22"/>
                  <w:lang w:eastAsia="cs-CZ"/>
                </w:rPr>
                <w:delText>3</w:delText>
              </w:r>
            </w:del>
            <w:r w:rsidR="00BB65E5" w:rsidRPr="00BB65E5">
              <w:rPr>
                <w:sz w:val="22"/>
                <w:szCs w:val="22"/>
                <w:lang w:eastAsia="cs-CZ"/>
              </w:rPr>
              <w:t xml:space="preserve">0 000 EUR </w:t>
            </w:r>
            <w:r>
              <w:rPr>
                <w:sz w:val="22"/>
                <w:szCs w:val="22"/>
                <w:lang w:eastAsia="cs-CZ"/>
              </w:rPr>
              <w:t xml:space="preserve">bola zverejnená </w:t>
            </w:r>
            <w:r w:rsidR="00BB65E5" w:rsidRPr="00BB65E5">
              <w:rPr>
                <w:sz w:val="22"/>
                <w:szCs w:val="22"/>
                <w:lang w:eastAsia="cs-CZ"/>
              </w:rPr>
              <w:t>na webovom sídle prijímateľa</w:t>
            </w:r>
            <w:r>
              <w:rPr>
                <w:sz w:val="22"/>
                <w:szCs w:val="22"/>
                <w:lang w:eastAsia="cs-CZ"/>
              </w:rPr>
              <w:t>, ale prijímateľ si nesplnil povinnosť</w:t>
            </w:r>
            <w:r w:rsidR="00BB65E5" w:rsidRPr="00BB65E5">
              <w:rPr>
                <w:sz w:val="22"/>
                <w:szCs w:val="22"/>
                <w:lang w:eastAsia="cs-CZ"/>
              </w:rPr>
              <w:t xml:space="preserve"> zaslať informáciu </w:t>
            </w:r>
            <w:r>
              <w:rPr>
                <w:sz w:val="22"/>
                <w:szCs w:val="22"/>
                <w:lang w:eastAsia="cs-CZ"/>
              </w:rPr>
              <w:t xml:space="preserve">           </w:t>
            </w:r>
            <w:r w:rsidR="00BB65E5"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00BB65E5"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00B40CE9" w:rsidRPr="00CC60BF">
                <w:rPr>
                  <w:rStyle w:val="Hypertextovprepojenie"/>
                  <w:sz w:val="22"/>
                  <w:szCs w:val="22"/>
                  <w:lang w:eastAsia="cs-CZ"/>
                </w:rPr>
                <w:t>zakazkycko@vlada.gov.sk</w:t>
              </w:r>
            </w:hyperlink>
            <w:r w:rsidR="00B40CE9">
              <w:rPr>
                <w:sz w:val="22"/>
                <w:szCs w:val="22"/>
                <w:lang w:eastAsia="cs-CZ"/>
              </w:rPr>
              <w:t xml:space="preserve"> (</w:t>
            </w:r>
            <w:r w:rsidR="00B40CE9" w:rsidRPr="00B40CE9">
              <w:rPr>
                <w:sz w:val="22"/>
                <w:szCs w:val="22"/>
                <w:lang w:eastAsia="cs-CZ"/>
              </w:rPr>
              <w:t>platí aj pre prípady, ak prijímateľ zaslal informáciu o zverejnení na osobitný mailový kontakt zakazkycko@vlada.gov.sk, ale zákazka nebola zverejnená na webovom sídle</w:t>
            </w:r>
            <w:r w:rsidR="00620B29">
              <w:rPr>
                <w:sz w:val="22"/>
                <w:szCs w:val="22"/>
                <w:lang w:eastAsia="cs-CZ"/>
              </w:rPr>
              <w:t xml:space="preserve"> alebo ak odkaz na webové sídlo prijímateľa nie je funkčný</w:t>
            </w:r>
            <w:r w:rsidR="00B40CE9" w:rsidRPr="00B40CE9">
              <w:rPr>
                <w:sz w:val="22"/>
                <w:szCs w:val="22"/>
                <w:lang w:eastAsia="cs-CZ"/>
              </w:rPr>
              <w:t>)</w:t>
            </w:r>
            <w:r w:rsidR="00620B29">
              <w:rPr>
                <w:sz w:val="22"/>
                <w:szCs w:val="22"/>
                <w:lang w:eastAsia="cs-CZ"/>
              </w:rPr>
              <w:t>.</w:t>
            </w:r>
          </w:p>
        </w:tc>
        <w:tc>
          <w:tcPr>
            <w:tcW w:w="2552" w:type="dxa"/>
            <w:shd w:val="clear" w:color="auto" w:fill="auto"/>
          </w:tcPr>
          <w:p w:rsidR="00BB65E5" w:rsidRDefault="00BB65E5" w:rsidP="008F28A2">
            <w:pPr>
              <w:jc w:val="both"/>
              <w:rPr>
                <w:sz w:val="22"/>
                <w:szCs w:val="22"/>
                <w:lang w:eastAsia="cs-CZ"/>
              </w:rPr>
            </w:pPr>
            <w:r>
              <w:rPr>
                <w:sz w:val="22"/>
                <w:szCs w:val="22"/>
                <w:lang w:eastAsia="cs-CZ"/>
              </w:rPr>
              <w:t>10 %</w:t>
            </w:r>
          </w:p>
        </w:tc>
      </w:tr>
      <w:tr w:rsidR="006A38D5" w:rsidRPr="00AB2DF3" w:rsidTr="00B07B2F">
        <w:trPr>
          <w:trHeight w:val="2441"/>
        </w:trPr>
        <w:tc>
          <w:tcPr>
            <w:tcW w:w="675" w:type="dxa"/>
            <w:vMerge w:val="restart"/>
            <w:shd w:val="clear" w:color="auto" w:fill="auto"/>
            <w:vAlign w:val="center"/>
          </w:tcPr>
          <w:p w:rsidR="006A38D5" w:rsidRPr="00AB2DF3" w:rsidRDefault="006A38D5" w:rsidP="00A91AEF">
            <w:pPr>
              <w:jc w:val="center"/>
              <w:rPr>
                <w:sz w:val="22"/>
                <w:szCs w:val="22"/>
                <w:lang w:eastAsia="cs-CZ"/>
              </w:rPr>
            </w:pPr>
            <w:r w:rsidRPr="00AB2DF3">
              <w:rPr>
                <w:sz w:val="22"/>
                <w:szCs w:val="22"/>
                <w:lang w:eastAsia="cs-CZ"/>
              </w:rPr>
              <w:t>2</w:t>
            </w:r>
          </w:p>
        </w:tc>
        <w:tc>
          <w:tcPr>
            <w:tcW w:w="3720" w:type="dxa"/>
            <w:vMerge w:val="restart"/>
            <w:shd w:val="clear" w:color="auto" w:fill="auto"/>
          </w:tcPr>
          <w:p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rsidR="006A38D5" w:rsidRPr="00AB2DF3" w:rsidRDefault="006A38D5" w:rsidP="001342A2">
            <w:pPr>
              <w:jc w:val="both"/>
              <w:rPr>
                <w:sz w:val="22"/>
                <w:szCs w:val="22"/>
                <w:lang w:eastAsia="cs-CZ"/>
              </w:rPr>
            </w:pPr>
          </w:p>
          <w:p w:rsidR="006A38D5" w:rsidRPr="00AB2DF3" w:rsidRDefault="006A38D5">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w:t>
            </w:r>
            <w:ins w:id="4" w:author="Autor">
              <w:r w:rsidR="0077158C">
                <w:rPr>
                  <w:sz w:val="22"/>
                  <w:szCs w:val="22"/>
                  <w:lang w:eastAsia="cs-CZ"/>
                </w:rPr>
                <w:t>5</w:t>
              </w:r>
            </w:ins>
            <w:del w:id="5" w:author="Autor">
              <w:r w:rsidDel="0077158C">
                <w:rPr>
                  <w:sz w:val="22"/>
                  <w:szCs w:val="22"/>
                  <w:lang w:eastAsia="cs-CZ"/>
                </w:rPr>
                <w:delText>3</w:delText>
              </w:r>
            </w:del>
            <w:r>
              <w:rPr>
                <w:sz w:val="22"/>
                <w:szCs w:val="22"/>
                <w:lang w:eastAsia="cs-CZ"/>
              </w:rPr>
              <w:t xml:space="preserve">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rsidTr="00B07B2F">
        <w:trPr>
          <w:trHeight w:val="70"/>
        </w:trPr>
        <w:tc>
          <w:tcPr>
            <w:tcW w:w="675" w:type="dxa"/>
            <w:vMerge/>
            <w:shd w:val="clear" w:color="auto" w:fill="auto"/>
            <w:vAlign w:val="center"/>
          </w:tcPr>
          <w:p w:rsidR="006A38D5" w:rsidRPr="00AB2DF3" w:rsidRDefault="006A38D5" w:rsidP="00A91AEF">
            <w:pPr>
              <w:jc w:val="center"/>
              <w:rPr>
                <w:sz w:val="22"/>
                <w:szCs w:val="22"/>
                <w:lang w:eastAsia="cs-CZ"/>
              </w:rPr>
            </w:pPr>
          </w:p>
        </w:tc>
        <w:tc>
          <w:tcPr>
            <w:tcW w:w="3720" w:type="dxa"/>
            <w:vMerge/>
            <w:shd w:val="clear" w:color="auto" w:fill="auto"/>
          </w:tcPr>
          <w:p w:rsidR="006A38D5" w:rsidRPr="00AB2DF3" w:rsidRDefault="006A38D5" w:rsidP="002550C0">
            <w:pPr>
              <w:jc w:val="both"/>
              <w:rPr>
                <w:sz w:val="22"/>
                <w:szCs w:val="22"/>
                <w:lang w:eastAsia="cs-CZ"/>
              </w:rPr>
            </w:pPr>
          </w:p>
        </w:tc>
        <w:tc>
          <w:tcPr>
            <w:tcW w:w="7087" w:type="dxa"/>
            <w:shd w:val="clear" w:color="auto" w:fill="auto"/>
          </w:tcPr>
          <w:p w:rsidR="006A38D5" w:rsidRDefault="006A38D5" w:rsidP="00717AC2">
            <w:pPr>
              <w:jc w:val="both"/>
              <w:rPr>
                <w:sz w:val="22"/>
                <w:szCs w:val="22"/>
                <w:lang w:eastAsia="cs-CZ"/>
              </w:rPr>
            </w:pPr>
            <w:r>
              <w:rPr>
                <w:sz w:val="22"/>
                <w:szCs w:val="22"/>
                <w:lang w:eastAsia="cs-CZ"/>
              </w:rPr>
              <w:t xml:space="preserve">Verejný obstarávateľ porušil § 6 ods. 16 ZVO, keď namiesto vyhlásenia </w:t>
            </w:r>
            <w:r>
              <w:rPr>
                <w:sz w:val="22"/>
                <w:szCs w:val="22"/>
                <w:lang w:eastAsia="cs-CZ"/>
              </w:rPr>
              <w:lastRenderedPageBreak/>
              <w:t xml:space="preserve">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rsidR="006A38D5" w:rsidRDefault="006A38D5" w:rsidP="00717AC2">
            <w:pPr>
              <w:jc w:val="both"/>
              <w:rPr>
                <w:sz w:val="22"/>
                <w:szCs w:val="22"/>
                <w:lang w:eastAsia="cs-CZ"/>
              </w:rPr>
            </w:pPr>
          </w:p>
          <w:p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rsidR="006A38D5" w:rsidRDefault="006A38D5" w:rsidP="00717AC2">
            <w:pPr>
              <w:jc w:val="both"/>
              <w:rPr>
                <w:sz w:val="22"/>
                <w:szCs w:val="22"/>
                <w:lang w:eastAsia="cs-CZ"/>
              </w:rPr>
            </w:pPr>
          </w:p>
          <w:p w:rsidR="006A38D5" w:rsidRPr="00AB2DF3" w:rsidRDefault="006A38D5" w:rsidP="005B70EE">
            <w:pPr>
              <w:jc w:val="both"/>
              <w:rPr>
                <w:sz w:val="22"/>
                <w:szCs w:val="22"/>
                <w:lang w:eastAsia="cs-CZ"/>
              </w:rPr>
            </w:pPr>
          </w:p>
        </w:tc>
        <w:tc>
          <w:tcPr>
            <w:tcW w:w="2552" w:type="dxa"/>
            <w:shd w:val="clear" w:color="auto" w:fill="auto"/>
          </w:tcPr>
          <w:p w:rsidR="006A38D5" w:rsidRPr="00AB2DF3" w:rsidRDefault="006A38D5" w:rsidP="00C214CE">
            <w:pPr>
              <w:jc w:val="both"/>
              <w:rPr>
                <w:sz w:val="22"/>
                <w:szCs w:val="22"/>
                <w:lang w:eastAsia="cs-CZ"/>
              </w:rPr>
            </w:pPr>
            <w:r w:rsidRPr="00AB2DF3">
              <w:rPr>
                <w:sz w:val="22"/>
                <w:szCs w:val="22"/>
                <w:lang w:eastAsia="cs-CZ"/>
              </w:rPr>
              <w:lastRenderedPageBreak/>
              <w:t xml:space="preserve">25 % </w:t>
            </w:r>
            <w:r w:rsidRPr="008E4806">
              <w:rPr>
                <w:sz w:val="22"/>
                <w:szCs w:val="22"/>
                <w:lang w:eastAsia="cs-CZ"/>
              </w:rPr>
              <w:t xml:space="preserve">vzťahuje sa na </w:t>
            </w:r>
            <w:r w:rsidRPr="008E4806">
              <w:rPr>
                <w:sz w:val="22"/>
                <w:szCs w:val="22"/>
                <w:lang w:eastAsia="cs-CZ"/>
              </w:rPr>
              <w:lastRenderedPageBreak/>
              <w:t>každú z rozdelených zákaziek</w:t>
            </w:r>
          </w:p>
          <w:p w:rsidR="006A38D5" w:rsidRPr="00AB2DF3" w:rsidRDefault="006A38D5" w:rsidP="00A84A2D">
            <w:pPr>
              <w:jc w:val="both"/>
              <w:rPr>
                <w:sz w:val="22"/>
                <w:szCs w:val="22"/>
                <w:lang w:eastAsia="cs-CZ"/>
              </w:rPr>
            </w:pPr>
          </w:p>
        </w:tc>
      </w:tr>
      <w:tr w:rsidR="006A38D5" w:rsidRPr="00AB2DF3" w:rsidTr="00DB29C1">
        <w:trPr>
          <w:trHeight w:val="70"/>
        </w:trPr>
        <w:tc>
          <w:tcPr>
            <w:tcW w:w="675" w:type="dxa"/>
            <w:vMerge/>
            <w:shd w:val="clear" w:color="auto" w:fill="auto"/>
            <w:vAlign w:val="center"/>
          </w:tcPr>
          <w:p w:rsidR="006A38D5" w:rsidRPr="00AB2DF3" w:rsidRDefault="006A38D5" w:rsidP="00A91AEF">
            <w:pPr>
              <w:jc w:val="center"/>
              <w:rPr>
                <w:sz w:val="22"/>
                <w:szCs w:val="22"/>
                <w:lang w:eastAsia="cs-CZ"/>
              </w:rPr>
            </w:pPr>
          </w:p>
        </w:tc>
        <w:tc>
          <w:tcPr>
            <w:tcW w:w="3720" w:type="dxa"/>
            <w:vMerge/>
            <w:shd w:val="clear" w:color="auto" w:fill="auto"/>
          </w:tcPr>
          <w:p w:rsidR="006A38D5" w:rsidRPr="00AB2DF3" w:rsidRDefault="006A38D5" w:rsidP="002550C0">
            <w:pPr>
              <w:jc w:val="both"/>
              <w:rPr>
                <w:sz w:val="22"/>
                <w:szCs w:val="22"/>
                <w:lang w:eastAsia="cs-CZ"/>
              </w:rPr>
            </w:pPr>
          </w:p>
        </w:tc>
        <w:tc>
          <w:tcPr>
            <w:tcW w:w="7087" w:type="dxa"/>
            <w:shd w:val="clear" w:color="auto" w:fill="auto"/>
          </w:tcPr>
          <w:p w:rsidR="006A38D5" w:rsidRDefault="006A38D5" w:rsidP="00717AC2">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w:t>
            </w:r>
            <w:ins w:id="6" w:author="Autor">
              <w:r w:rsidR="0077158C">
                <w:rPr>
                  <w:sz w:val="22"/>
                  <w:szCs w:val="22"/>
                  <w:lang w:eastAsia="cs-CZ"/>
                </w:rPr>
                <w:t>5</w:t>
              </w:r>
            </w:ins>
            <w:del w:id="7" w:author="Autor">
              <w:r w:rsidRPr="00B46058" w:rsidDel="0077158C">
                <w:rPr>
                  <w:sz w:val="22"/>
                  <w:szCs w:val="22"/>
                  <w:lang w:eastAsia="cs-CZ"/>
                </w:rPr>
                <w:delText>3</w:delText>
              </w:r>
            </w:del>
            <w:r w:rsidRPr="00B46058">
              <w:rPr>
                <w:sz w:val="22"/>
                <w:szCs w:val="22"/>
                <w:lang w:eastAsia="cs-CZ"/>
              </w:rPr>
              <w:t xml:space="preserve">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w:t>
            </w:r>
            <w:ins w:id="8" w:author="Autor">
              <w:r w:rsidR="0077158C">
                <w:rPr>
                  <w:sz w:val="22"/>
                  <w:szCs w:val="22"/>
                  <w:lang w:eastAsia="cs-CZ"/>
                </w:rPr>
                <w:t>5</w:t>
              </w:r>
            </w:ins>
            <w:del w:id="9" w:author="Autor">
              <w:r w:rsidDel="0077158C">
                <w:rPr>
                  <w:sz w:val="22"/>
                  <w:szCs w:val="22"/>
                  <w:lang w:eastAsia="cs-CZ"/>
                </w:rPr>
                <w:delText>3</w:delText>
              </w:r>
            </w:del>
            <w:r>
              <w:rPr>
                <w:sz w:val="22"/>
                <w:szCs w:val="22"/>
                <w:lang w:eastAsia="cs-CZ"/>
              </w:rPr>
              <w:t xml:space="preserve">0 000 eur.   </w:t>
            </w:r>
          </w:p>
        </w:tc>
        <w:tc>
          <w:tcPr>
            <w:tcW w:w="2552" w:type="dxa"/>
            <w:shd w:val="clear" w:color="auto" w:fill="auto"/>
          </w:tcPr>
          <w:p w:rsidR="006A38D5" w:rsidRPr="00AB2DF3" w:rsidRDefault="006A38D5" w:rsidP="00C214CE">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C361C3" w:rsidRPr="00AB2DF3" w:rsidTr="00C361C3">
        <w:trPr>
          <w:trHeight w:val="503"/>
        </w:trPr>
        <w:tc>
          <w:tcPr>
            <w:tcW w:w="675" w:type="dxa"/>
            <w:vMerge w:val="restart"/>
            <w:shd w:val="clear" w:color="auto" w:fill="auto"/>
            <w:vAlign w:val="center"/>
          </w:tcPr>
          <w:p w:rsidR="00C361C3" w:rsidRDefault="00C361C3" w:rsidP="00A91AEF">
            <w:pPr>
              <w:jc w:val="center"/>
              <w:rPr>
                <w:sz w:val="22"/>
                <w:szCs w:val="22"/>
                <w:lang w:eastAsia="cs-CZ"/>
              </w:rPr>
            </w:pPr>
            <w:r>
              <w:rPr>
                <w:sz w:val="22"/>
                <w:szCs w:val="22"/>
                <w:lang w:eastAsia="cs-CZ"/>
              </w:rPr>
              <w:t>3</w:t>
            </w:r>
          </w:p>
        </w:tc>
        <w:tc>
          <w:tcPr>
            <w:tcW w:w="3720" w:type="dxa"/>
            <w:vMerge w:val="restart"/>
            <w:shd w:val="clear" w:color="auto" w:fill="auto"/>
          </w:tcPr>
          <w:p w:rsidR="00C361C3" w:rsidRDefault="00C361C3" w:rsidP="002550C0">
            <w:pPr>
              <w:jc w:val="both"/>
              <w:rPr>
                <w:sz w:val="22"/>
                <w:szCs w:val="22"/>
                <w:lang w:eastAsia="cs-CZ"/>
              </w:rPr>
            </w:pPr>
            <w:r>
              <w:rPr>
                <w:sz w:val="22"/>
                <w:szCs w:val="22"/>
                <w:lang w:eastAsia="cs-CZ"/>
              </w:rPr>
              <w:t>Nedovolené spájanie rôznorodých predmeto</w:t>
            </w:r>
            <w:r w:rsidR="00CF090E">
              <w:rPr>
                <w:sz w:val="22"/>
                <w:szCs w:val="22"/>
                <w:lang w:eastAsia="cs-CZ"/>
              </w:rPr>
              <w:t>v</w:t>
            </w:r>
            <w:r>
              <w:rPr>
                <w:sz w:val="22"/>
                <w:szCs w:val="22"/>
                <w:lang w:eastAsia="cs-CZ"/>
              </w:rPr>
              <w:t xml:space="preserve"> zákaziek, pričom zákazka nebola rozdelená na časti</w:t>
            </w:r>
          </w:p>
        </w:tc>
        <w:tc>
          <w:tcPr>
            <w:tcW w:w="7087" w:type="dxa"/>
            <w:shd w:val="clear" w:color="auto" w:fill="auto"/>
          </w:tcPr>
          <w:p w:rsidR="009A4802" w:rsidRDefault="00C361C3" w:rsidP="00C361C3">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rsidR="00C361C3" w:rsidRDefault="00C361C3" w:rsidP="00C361C3">
            <w:pPr>
              <w:jc w:val="both"/>
              <w:rPr>
                <w:sz w:val="22"/>
                <w:szCs w:val="22"/>
                <w:lang w:eastAsia="cs-CZ"/>
              </w:rPr>
            </w:pPr>
          </w:p>
        </w:tc>
        <w:tc>
          <w:tcPr>
            <w:tcW w:w="2552" w:type="dxa"/>
            <w:shd w:val="clear" w:color="auto" w:fill="auto"/>
          </w:tcPr>
          <w:p w:rsidR="00C361C3" w:rsidRDefault="00C361C3" w:rsidP="002550C0">
            <w:pPr>
              <w:jc w:val="both"/>
              <w:rPr>
                <w:sz w:val="22"/>
                <w:szCs w:val="22"/>
                <w:lang w:eastAsia="cs-CZ"/>
              </w:rPr>
            </w:pPr>
            <w:r>
              <w:rPr>
                <w:sz w:val="22"/>
                <w:szCs w:val="22"/>
                <w:lang w:eastAsia="cs-CZ"/>
              </w:rPr>
              <w:t>25 %</w:t>
            </w:r>
          </w:p>
        </w:tc>
      </w:tr>
      <w:tr w:rsidR="00C361C3" w:rsidRPr="00AB2DF3" w:rsidTr="005D56EB">
        <w:trPr>
          <w:trHeight w:val="502"/>
        </w:trPr>
        <w:tc>
          <w:tcPr>
            <w:tcW w:w="675" w:type="dxa"/>
            <w:vMerge/>
            <w:shd w:val="clear" w:color="auto" w:fill="auto"/>
            <w:vAlign w:val="center"/>
          </w:tcPr>
          <w:p w:rsidR="00C361C3" w:rsidRDefault="00C361C3" w:rsidP="00A91AEF">
            <w:pPr>
              <w:jc w:val="center"/>
              <w:rPr>
                <w:sz w:val="22"/>
                <w:szCs w:val="22"/>
                <w:lang w:eastAsia="cs-CZ"/>
              </w:rPr>
            </w:pPr>
          </w:p>
        </w:tc>
        <w:tc>
          <w:tcPr>
            <w:tcW w:w="3720" w:type="dxa"/>
            <w:vMerge/>
            <w:shd w:val="clear" w:color="auto" w:fill="auto"/>
          </w:tcPr>
          <w:p w:rsidR="00C361C3" w:rsidRDefault="00C361C3" w:rsidP="002550C0">
            <w:pPr>
              <w:jc w:val="both"/>
              <w:rPr>
                <w:sz w:val="22"/>
                <w:szCs w:val="22"/>
                <w:lang w:eastAsia="cs-CZ"/>
              </w:rPr>
            </w:pPr>
          </w:p>
        </w:tc>
        <w:tc>
          <w:tcPr>
            <w:tcW w:w="7087" w:type="dxa"/>
            <w:shd w:val="clear" w:color="auto" w:fill="auto"/>
          </w:tcPr>
          <w:p w:rsidR="00C361C3" w:rsidRDefault="00C361C3" w:rsidP="00C361C3">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rsidR="009A4802" w:rsidRPr="00DB4BA0" w:rsidRDefault="009A4802" w:rsidP="00C361C3">
            <w:pPr>
              <w:jc w:val="both"/>
              <w:rPr>
                <w:sz w:val="22"/>
                <w:szCs w:val="22"/>
                <w:lang w:eastAsia="cs-CZ"/>
              </w:rPr>
            </w:pPr>
          </w:p>
        </w:tc>
        <w:tc>
          <w:tcPr>
            <w:tcW w:w="2552" w:type="dxa"/>
            <w:shd w:val="clear" w:color="auto" w:fill="auto"/>
          </w:tcPr>
          <w:p w:rsidR="00C361C3" w:rsidRDefault="00C361C3" w:rsidP="002550C0">
            <w:pPr>
              <w:jc w:val="both"/>
              <w:rPr>
                <w:sz w:val="22"/>
                <w:szCs w:val="22"/>
                <w:lang w:eastAsia="cs-CZ"/>
              </w:rPr>
            </w:pPr>
            <w:r>
              <w:rPr>
                <w:sz w:val="22"/>
                <w:szCs w:val="22"/>
                <w:lang w:eastAsia="cs-CZ"/>
              </w:rPr>
              <w:t>10 %</w:t>
            </w:r>
          </w:p>
        </w:tc>
      </w:tr>
      <w:tr w:rsidR="00091295" w:rsidRPr="00AB2DF3" w:rsidTr="007B229C">
        <w:tc>
          <w:tcPr>
            <w:tcW w:w="675" w:type="dxa"/>
            <w:shd w:val="clear" w:color="auto" w:fill="auto"/>
            <w:vAlign w:val="center"/>
          </w:tcPr>
          <w:p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rsidR="00091295" w:rsidRDefault="00091295" w:rsidP="001342A2">
            <w:pPr>
              <w:jc w:val="both"/>
              <w:rPr>
                <w:sz w:val="22"/>
                <w:szCs w:val="22"/>
                <w:lang w:eastAsia="cs-CZ"/>
              </w:rPr>
            </w:pPr>
          </w:p>
          <w:p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rsidR="009A4802" w:rsidRPr="00AB2DF3" w:rsidRDefault="009A4802" w:rsidP="001342A2">
            <w:pPr>
              <w:jc w:val="both"/>
              <w:rPr>
                <w:sz w:val="22"/>
                <w:szCs w:val="22"/>
                <w:lang w:eastAsia="cs-CZ"/>
              </w:rPr>
            </w:pPr>
          </w:p>
        </w:tc>
        <w:tc>
          <w:tcPr>
            <w:tcW w:w="2552" w:type="dxa"/>
            <w:shd w:val="clear" w:color="auto" w:fill="auto"/>
          </w:tcPr>
          <w:p w:rsidR="00091295" w:rsidRPr="00AB2DF3" w:rsidRDefault="00091295" w:rsidP="002550C0">
            <w:pPr>
              <w:jc w:val="both"/>
              <w:rPr>
                <w:sz w:val="22"/>
                <w:szCs w:val="22"/>
                <w:lang w:eastAsia="cs-CZ"/>
              </w:rPr>
            </w:pPr>
            <w:r>
              <w:rPr>
                <w:sz w:val="22"/>
                <w:szCs w:val="22"/>
                <w:lang w:eastAsia="cs-CZ"/>
              </w:rPr>
              <w:t>5 %</w:t>
            </w:r>
          </w:p>
        </w:tc>
      </w:tr>
      <w:tr w:rsidR="003938C6" w:rsidRPr="00AB2DF3" w:rsidTr="0048484D">
        <w:trPr>
          <w:trHeight w:val="741"/>
        </w:trPr>
        <w:tc>
          <w:tcPr>
            <w:tcW w:w="675" w:type="dxa"/>
            <w:vMerge w:val="restart"/>
            <w:shd w:val="clear" w:color="auto" w:fill="auto"/>
            <w:vAlign w:val="center"/>
          </w:tcPr>
          <w:p w:rsidR="003938C6" w:rsidRPr="00AB2DF3" w:rsidRDefault="003938C6" w:rsidP="00A91AEF">
            <w:pPr>
              <w:jc w:val="center"/>
              <w:rPr>
                <w:sz w:val="22"/>
                <w:szCs w:val="22"/>
                <w:lang w:eastAsia="cs-CZ"/>
              </w:rPr>
            </w:pPr>
            <w:r>
              <w:rPr>
                <w:sz w:val="22"/>
                <w:szCs w:val="22"/>
                <w:lang w:eastAsia="cs-CZ"/>
              </w:rPr>
              <w:lastRenderedPageBreak/>
              <w:t>5</w:t>
            </w:r>
          </w:p>
        </w:tc>
        <w:tc>
          <w:tcPr>
            <w:tcW w:w="3720" w:type="dxa"/>
            <w:vMerge w:val="restart"/>
            <w:shd w:val="clear" w:color="auto" w:fill="auto"/>
          </w:tcPr>
          <w:p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rsidR="003938C6" w:rsidRPr="00AB2DF3" w:rsidRDefault="003938C6" w:rsidP="002550C0">
            <w:pPr>
              <w:jc w:val="both"/>
              <w:rPr>
                <w:sz w:val="22"/>
                <w:szCs w:val="22"/>
                <w:lang w:eastAsia="cs-CZ"/>
              </w:rPr>
            </w:pPr>
          </w:p>
          <w:p w:rsidR="003938C6" w:rsidRDefault="003938C6" w:rsidP="002550C0">
            <w:pPr>
              <w:jc w:val="both"/>
              <w:rPr>
                <w:sz w:val="22"/>
                <w:szCs w:val="22"/>
                <w:lang w:eastAsia="cs-CZ"/>
              </w:rPr>
            </w:pPr>
            <w:r>
              <w:rPr>
                <w:sz w:val="22"/>
                <w:szCs w:val="22"/>
                <w:lang w:eastAsia="cs-CZ"/>
              </w:rPr>
              <w:t>alebo</w:t>
            </w:r>
          </w:p>
          <w:p w:rsidR="003938C6" w:rsidRPr="00AB2DF3" w:rsidRDefault="003938C6" w:rsidP="002550C0">
            <w:pPr>
              <w:jc w:val="both"/>
              <w:rPr>
                <w:sz w:val="22"/>
                <w:szCs w:val="22"/>
                <w:lang w:eastAsia="cs-CZ"/>
              </w:rPr>
            </w:pPr>
          </w:p>
          <w:p w:rsidR="003938C6" w:rsidRDefault="003938C6" w:rsidP="002550C0">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rsidR="003938C6" w:rsidRDefault="003938C6" w:rsidP="002550C0">
            <w:pPr>
              <w:jc w:val="both"/>
              <w:rPr>
                <w:sz w:val="22"/>
                <w:szCs w:val="22"/>
                <w:lang w:eastAsia="cs-CZ"/>
              </w:rPr>
            </w:pPr>
          </w:p>
          <w:p w:rsidR="003938C6" w:rsidRDefault="003938C6" w:rsidP="002550C0">
            <w:pPr>
              <w:jc w:val="both"/>
              <w:rPr>
                <w:sz w:val="22"/>
                <w:szCs w:val="22"/>
                <w:lang w:eastAsia="cs-CZ"/>
              </w:rPr>
            </w:pPr>
            <w:r>
              <w:rPr>
                <w:sz w:val="22"/>
                <w:szCs w:val="22"/>
                <w:lang w:eastAsia="cs-CZ"/>
              </w:rPr>
              <w:t>alebo</w:t>
            </w:r>
          </w:p>
          <w:p w:rsidR="003938C6" w:rsidRDefault="003938C6" w:rsidP="002550C0">
            <w:pPr>
              <w:jc w:val="both"/>
              <w:rPr>
                <w:sz w:val="22"/>
                <w:szCs w:val="22"/>
                <w:lang w:eastAsia="cs-CZ"/>
              </w:rPr>
            </w:pPr>
          </w:p>
          <w:p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rsidR="003938C6" w:rsidRDefault="003938C6" w:rsidP="001342A2">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rsidR="00306A0B" w:rsidRDefault="00306A0B" w:rsidP="001342A2">
            <w:pPr>
              <w:jc w:val="both"/>
              <w:rPr>
                <w:sz w:val="22"/>
                <w:szCs w:val="22"/>
                <w:lang w:eastAsia="cs-CZ"/>
              </w:rPr>
            </w:pPr>
          </w:p>
          <w:p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rsidR="003938C6" w:rsidRPr="00AB2DF3" w:rsidRDefault="003938C6" w:rsidP="00D56431">
            <w:pPr>
              <w:jc w:val="both"/>
              <w:rPr>
                <w:sz w:val="22"/>
                <w:szCs w:val="22"/>
                <w:lang w:eastAsia="cs-CZ"/>
              </w:rPr>
            </w:pPr>
          </w:p>
        </w:tc>
        <w:tc>
          <w:tcPr>
            <w:tcW w:w="2552" w:type="dxa"/>
            <w:shd w:val="clear" w:color="auto" w:fill="auto"/>
          </w:tcPr>
          <w:p w:rsidR="003938C6" w:rsidRPr="00AB2DF3" w:rsidRDefault="003938C6" w:rsidP="002550C0">
            <w:pPr>
              <w:jc w:val="both"/>
              <w:rPr>
                <w:sz w:val="22"/>
                <w:szCs w:val="22"/>
                <w:lang w:eastAsia="cs-CZ"/>
              </w:rPr>
            </w:pPr>
            <w:r>
              <w:rPr>
                <w:sz w:val="22"/>
                <w:szCs w:val="22"/>
                <w:lang w:eastAsia="cs-CZ"/>
              </w:rPr>
              <w:t xml:space="preserve">100 % </w:t>
            </w:r>
          </w:p>
          <w:p w:rsidR="003938C6" w:rsidRPr="00AB2DF3" w:rsidRDefault="003938C6" w:rsidP="002550C0">
            <w:pPr>
              <w:jc w:val="both"/>
              <w:rPr>
                <w:sz w:val="22"/>
                <w:szCs w:val="22"/>
                <w:lang w:eastAsia="cs-CZ"/>
              </w:rPr>
            </w:pPr>
          </w:p>
        </w:tc>
      </w:tr>
      <w:tr w:rsidR="003938C6" w:rsidRPr="00AB2DF3" w:rsidTr="0048484D">
        <w:trPr>
          <w:trHeight w:val="738"/>
        </w:trPr>
        <w:tc>
          <w:tcPr>
            <w:tcW w:w="675" w:type="dxa"/>
            <w:vMerge/>
            <w:shd w:val="clear" w:color="auto" w:fill="auto"/>
            <w:vAlign w:val="center"/>
          </w:tcPr>
          <w:p w:rsidR="003938C6" w:rsidRDefault="003938C6" w:rsidP="00A91AEF">
            <w:pPr>
              <w:jc w:val="center"/>
              <w:rPr>
                <w:sz w:val="22"/>
                <w:szCs w:val="22"/>
                <w:lang w:eastAsia="cs-CZ"/>
              </w:rPr>
            </w:pPr>
          </w:p>
        </w:tc>
        <w:tc>
          <w:tcPr>
            <w:tcW w:w="3720" w:type="dxa"/>
            <w:vMerge/>
            <w:shd w:val="clear" w:color="auto" w:fill="auto"/>
          </w:tcPr>
          <w:p w:rsidR="003938C6" w:rsidRPr="00AB2DF3" w:rsidRDefault="003938C6" w:rsidP="002550C0">
            <w:pPr>
              <w:jc w:val="both"/>
              <w:rPr>
                <w:sz w:val="22"/>
                <w:szCs w:val="22"/>
                <w:lang w:eastAsia="cs-CZ"/>
              </w:rPr>
            </w:pPr>
          </w:p>
        </w:tc>
        <w:tc>
          <w:tcPr>
            <w:tcW w:w="7087" w:type="dxa"/>
            <w:shd w:val="clear" w:color="auto" w:fill="auto"/>
          </w:tcPr>
          <w:p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rsidTr="0048484D">
        <w:trPr>
          <w:trHeight w:val="738"/>
        </w:trPr>
        <w:tc>
          <w:tcPr>
            <w:tcW w:w="675" w:type="dxa"/>
            <w:vMerge/>
            <w:shd w:val="clear" w:color="auto" w:fill="auto"/>
            <w:vAlign w:val="center"/>
          </w:tcPr>
          <w:p w:rsidR="003938C6" w:rsidRDefault="003938C6" w:rsidP="00A91AEF">
            <w:pPr>
              <w:jc w:val="center"/>
              <w:rPr>
                <w:sz w:val="22"/>
                <w:szCs w:val="22"/>
                <w:lang w:eastAsia="cs-CZ"/>
              </w:rPr>
            </w:pPr>
          </w:p>
        </w:tc>
        <w:tc>
          <w:tcPr>
            <w:tcW w:w="3720" w:type="dxa"/>
            <w:vMerge/>
            <w:shd w:val="clear" w:color="auto" w:fill="auto"/>
          </w:tcPr>
          <w:p w:rsidR="003938C6" w:rsidRPr="00AB2DF3" w:rsidRDefault="003938C6" w:rsidP="002550C0">
            <w:pPr>
              <w:jc w:val="both"/>
              <w:rPr>
                <w:sz w:val="22"/>
                <w:szCs w:val="22"/>
                <w:lang w:eastAsia="cs-CZ"/>
              </w:rPr>
            </w:pPr>
          </w:p>
        </w:tc>
        <w:tc>
          <w:tcPr>
            <w:tcW w:w="7087" w:type="dxa"/>
            <w:shd w:val="clear" w:color="auto" w:fill="auto"/>
          </w:tcPr>
          <w:p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rsidR="00306A0B" w:rsidRDefault="00306A0B" w:rsidP="001342A2">
            <w:pPr>
              <w:jc w:val="both"/>
              <w:rPr>
                <w:sz w:val="22"/>
                <w:szCs w:val="22"/>
                <w:lang w:eastAsia="cs-CZ"/>
              </w:rPr>
            </w:pPr>
          </w:p>
          <w:p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rsidR="001B4183" w:rsidRPr="00AB2DF3" w:rsidRDefault="001B4183" w:rsidP="001342A2">
            <w:pPr>
              <w:jc w:val="both"/>
              <w:rPr>
                <w:sz w:val="22"/>
                <w:szCs w:val="22"/>
                <w:lang w:eastAsia="cs-CZ"/>
              </w:rPr>
            </w:pPr>
          </w:p>
        </w:tc>
        <w:tc>
          <w:tcPr>
            <w:tcW w:w="2552" w:type="dxa"/>
            <w:shd w:val="clear" w:color="auto" w:fill="auto"/>
          </w:tcPr>
          <w:p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rsidTr="007B229C">
        <w:trPr>
          <w:trHeight w:val="510"/>
        </w:trPr>
        <w:tc>
          <w:tcPr>
            <w:tcW w:w="675" w:type="dxa"/>
            <w:vMerge/>
            <w:shd w:val="clear" w:color="auto" w:fill="auto"/>
            <w:vAlign w:val="center"/>
          </w:tcPr>
          <w:p w:rsidR="003938C6" w:rsidRDefault="003938C6" w:rsidP="00A91AEF">
            <w:pPr>
              <w:jc w:val="center"/>
              <w:rPr>
                <w:sz w:val="22"/>
                <w:szCs w:val="22"/>
                <w:lang w:eastAsia="cs-CZ"/>
              </w:rPr>
            </w:pPr>
          </w:p>
        </w:tc>
        <w:tc>
          <w:tcPr>
            <w:tcW w:w="3720" w:type="dxa"/>
            <w:vMerge/>
            <w:shd w:val="clear" w:color="auto" w:fill="auto"/>
          </w:tcPr>
          <w:p w:rsidR="003938C6" w:rsidRPr="00AB2DF3" w:rsidRDefault="003938C6" w:rsidP="002550C0">
            <w:pPr>
              <w:jc w:val="both"/>
              <w:rPr>
                <w:sz w:val="22"/>
                <w:szCs w:val="22"/>
                <w:lang w:eastAsia="cs-CZ"/>
              </w:rPr>
            </w:pPr>
          </w:p>
        </w:tc>
        <w:tc>
          <w:tcPr>
            <w:tcW w:w="7087" w:type="dxa"/>
            <w:shd w:val="clear" w:color="auto" w:fill="auto"/>
          </w:tcPr>
          <w:p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rsidTr="0048484D">
        <w:trPr>
          <w:trHeight w:val="1770"/>
        </w:trPr>
        <w:tc>
          <w:tcPr>
            <w:tcW w:w="675" w:type="dxa"/>
            <w:vMerge w:val="restart"/>
            <w:shd w:val="clear" w:color="auto" w:fill="auto"/>
            <w:vAlign w:val="center"/>
          </w:tcPr>
          <w:p w:rsidR="00D13175" w:rsidRPr="00AB2DF3" w:rsidRDefault="00D13175" w:rsidP="00A91AEF">
            <w:pPr>
              <w:jc w:val="center"/>
              <w:rPr>
                <w:sz w:val="22"/>
                <w:szCs w:val="22"/>
                <w:lang w:eastAsia="cs-CZ"/>
              </w:rPr>
            </w:pPr>
            <w:r>
              <w:rPr>
                <w:sz w:val="22"/>
                <w:szCs w:val="22"/>
                <w:lang w:eastAsia="cs-CZ"/>
              </w:rPr>
              <w:t>6</w:t>
            </w:r>
          </w:p>
        </w:tc>
        <w:tc>
          <w:tcPr>
            <w:tcW w:w="3720" w:type="dxa"/>
            <w:vMerge w:val="restart"/>
            <w:shd w:val="clear" w:color="auto" w:fill="auto"/>
          </w:tcPr>
          <w:p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rsidR="00D13175" w:rsidRDefault="00D13175" w:rsidP="002550C0">
            <w:pPr>
              <w:jc w:val="both"/>
              <w:rPr>
                <w:sz w:val="22"/>
                <w:szCs w:val="22"/>
                <w:lang w:eastAsia="cs-CZ"/>
              </w:rPr>
            </w:pPr>
          </w:p>
          <w:p w:rsidR="00D13175" w:rsidRDefault="00D13175" w:rsidP="002550C0">
            <w:pPr>
              <w:jc w:val="both"/>
              <w:rPr>
                <w:sz w:val="22"/>
                <w:szCs w:val="22"/>
                <w:lang w:eastAsia="cs-CZ"/>
              </w:rPr>
            </w:pPr>
            <w:r>
              <w:rPr>
                <w:sz w:val="22"/>
                <w:szCs w:val="22"/>
                <w:lang w:eastAsia="cs-CZ"/>
              </w:rPr>
              <w:t>alebo</w:t>
            </w:r>
          </w:p>
          <w:p w:rsidR="00D13175" w:rsidRDefault="00D13175" w:rsidP="002550C0">
            <w:pPr>
              <w:jc w:val="both"/>
              <w:rPr>
                <w:sz w:val="22"/>
                <w:szCs w:val="22"/>
                <w:lang w:eastAsia="cs-CZ"/>
              </w:rPr>
            </w:pPr>
          </w:p>
          <w:p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rsidR="00D13175" w:rsidRDefault="00D13175" w:rsidP="001342A2">
            <w:pPr>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rsidR="00D13175" w:rsidRDefault="00D13175" w:rsidP="001342A2">
            <w:pPr>
              <w:jc w:val="both"/>
              <w:rPr>
                <w:sz w:val="22"/>
                <w:szCs w:val="22"/>
                <w:lang w:eastAsia="cs-CZ"/>
              </w:rPr>
            </w:pPr>
          </w:p>
          <w:p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w:t>
            </w:r>
            <w:r w:rsidRPr="00B366CB">
              <w:rPr>
                <w:sz w:val="22"/>
                <w:szCs w:val="22"/>
                <w:lang w:eastAsia="cs-CZ"/>
              </w:rPr>
              <w:lastRenderedPageBreak/>
              <w:t xml:space="preserve">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rsidR="00D13175" w:rsidRPr="00AB2DF3" w:rsidRDefault="00D13175" w:rsidP="001342A2">
            <w:pPr>
              <w:jc w:val="both"/>
              <w:rPr>
                <w:sz w:val="22"/>
                <w:szCs w:val="22"/>
                <w:lang w:eastAsia="cs-CZ"/>
              </w:rPr>
            </w:pPr>
          </w:p>
          <w:p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rsidR="001B4183" w:rsidRPr="00AB2DF3" w:rsidRDefault="001B4183" w:rsidP="00080C7C">
            <w:pPr>
              <w:jc w:val="both"/>
              <w:rPr>
                <w:sz w:val="22"/>
                <w:szCs w:val="22"/>
                <w:lang w:eastAsia="cs-CZ"/>
              </w:rPr>
            </w:pPr>
          </w:p>
        </w:tc>
        <w:tc>
          <w:tcPr>
            <w:tcW w:w="2552" w:type="dxa"/>
            <w:shd w:val="clear" w:color="auto" w:fill="auto"/>
          </w:tcPr>
          <w:p w:rsidR="00D13175" w:rsidRPr="00AB2DF3" w:rsidRDefault="00D13175" w:rsidP="00D13175">
            <w:pPr>
              <w:jc w:val="both"/>
              <w:rPr>
                <w:sz w:val="22"/>
                <w:szCs w:val="22"/>
                <w:lang w:eastAsia="cs-CZ"/>
              </w:rPr>
            </w:pPr>
            <w:r w:rsidRPr="00AB2DF3">
              <w:rPr>
                <w:sz w:val="22"/>
                <w:szCs w:val="22"/>
                <w:lang w:eastAsia="cs-CZ"/>
              </w:rPr>
              <w:lastRenderedPageBreak/>
              <w:t xml:space="preserve">25 % </w:t>
            </w:r>
          </w:p>
          <w:p w:rsidR="00D13175" w:rsidRPr="00AB2DF3" w:rsidRDefault="00D13175" w:rsidP="00BC23BC">
            <w:pPr>
              <w:jc w:val="both"/>
              <w:rPr>
                <w:sz w:val="22"/>
                <w:szCs w:val="22"/>
                <w:lang w:eastAsia="cs-CZ"/>
              </w:rPr>
            </w:pPr>
          </w:p>
        </w:tc>
      </w:tr>
      <w:tr w:rsidR="00D13175" w:rsidRPr="00AB2DF3" w:rsidTr="007B229C">
        <w:trPr>
          <w:trHeight w:val="1023"/>
        </w:trPr>
        <w:tc>
          <w:tcPr>
            <w:tcW w:w="675" w:type="dxa"/>
            <w:vMerge/>
            <w:shd w:val="clear" w:color="auto" w:fill="auto"/>
            <w:vAlign w:val="center"/>
          </w:tcPr>
          <w:p w:rsidR="00D13175" w:rsidRDefault="00D13175" w:rsidP="00A91AEF">
            <w:pPr>
              <w:jc w:val="center"/>
              <w:rPr>
                <w:sz w:val="22"/>
                <w:szCs w:val="22"/>
                <w:lang w:eastAsia="cs-CZ"/>
              </w:rPr>
            </w:pPr>
          </w:p>
        </w:tc>
        <w:tc>
          <w:tcPr>
            <w:tcW w:w="3720" w:type="dxa"/>
            <w:vMerge/>
            <w:shd w:val="clear" w:color="auto" w:fill="auto"/>
          </w:tcPr>
          <w:p w:rsidR="00D13175" w:rsidRPr="00AB2DF3" w:rsidRDefault="00D13175" w:rsidP="002550C0">
            <w:pPr>
              <w:jc w:val="both"/>
              <w:rPr>
                <w:sz w:val="22"/>
                <w:szCs w:val="22"/>
                <w:lang w:eastAsia="cs-CZ"/>
              </w:rPr>
            </w:pPr>
          </w:p>
        </w:tc>
        <w:tc>
          <w:tcPr>
            <w:tcW w:w="7087" w:type="dxa"/>
            <w:shd w:val="clear" w:color="auto" w:fill="auto"/>
          </w:tcPr>
          <w:p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rsidR="00D13175" w:rsidRPr="00AB2DF3" w:rsidRDefault="00D13175" w:rsidP="0007032C">
            <w:pPr>
              <w:jc w:val="both"/>
              <w:rPr>
                <w:sz w:val="22"/>
                <w:szCs w:val="22"/>
                <w:lang w:eastAsia="cs-CZ"/>
              </w:rPr>
            </w:pPr>
            <w:r w:rsidRPr="00AB2DF3">
              <w:rPr>
                <w:sz w:val="22"/>
                <w:szCs w:val="22"/>
                <w:lang w:eastAsia="cs-CZ"/>
              </w:rPr>
              <w:t xml:space="preserve">10 % </w:t>
            </w:r>
          </w:p>
          <w:p w:rsidR="00D13175" w:rsidRPr="00AB2DF3" w:rsidRDefault="00D13175" w:rsidP="006940A8">
            <w:pPr>
              <w:jc w:val="both"/>
              <w:rPr>
                <w:sz w:val="22"/>
                <w:szCs w:val="22"/>
                <w:lang w:eastAsia="cs-CZ"/>
              </w:rPr>
            </w:pPr>
          </w:p>
        </w:tc>
      </w:tr>
      <w:tr w:rsidR="00D13175" w:rsidRPr="00AB2DF3" w:rsidTr="007B229C">
        <w:trPr>
          <w:trHeight w:val="982"/>
        </w:trPr>
        <w:tc>
          <w:tcPr>
            <w:tcW w:w="675" w:type="dxa"/>
            <w:vMerge/>
            <w:shd w:val="clear" w:color="auto" w:fill="auto"/>
            <w:vAlign w:val="center"/>
          </w:tcPr>
          <w:p w:rsidR="00D13175" w:rsidRDefault="00D13175" w:rsidP="00A91AEF">
            <w:pPr>
              <w:jc w:val="center"/>
              <w:rPr>
                <w:sz w:val="22"/>
                <w:szCs w:val="22"/>
                <w:lang w:eastAsia="cs-CZ"/>
              </w:rPr>
            </w:pPr>
          </w:p>
        </w:tc>
        <w:tc>
          <w:tcPr>
            <w:tcW w:w="3720" w:type="dxa"/>
            <w:vMerge/>
            <w:shd w:val="clear" w:color="auto" w:fill="auto"/>
          </w:tcPr>
          <w:p w:rsidR="00D13175" w:rsidRPr="00AB2DF3" w:rsidRDefault="00D13175" w:rsidP="002550C0">
            <w:pPr>
              <w:jc w:val="both"/>
              <w:rPr>
                <w:sz w:val="22"/>
                <w:szCs w:val="22"/>
                <w:lang w:eastAsia="cs-CZ"/>
              </w:rPr>
            </w:pPr>
          </w:p>
        </w:tc>
        <w:tc>
          <w:tcPr>
            <w:tcW w:w="7087" w:type="dxa"/>
            <w:shd w:val="clear" w:color="auto" w:fill="auto"/>
          </w:tcPr>
          <w:p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rsidTr="0048484D">
        <w:trPr>
          <w:trHeight w:val="1250"/>
        </w:trPr>
        <w:tc>
          <w:tcPr>
            <w:tcW w:w="675" w:type="dxa"/>
            <w:vMerge w:val="restart"/>
            <w:shd w:val="clear" w:color="auto" w:fill="auto"/>
            <w:vAlign w:val="center"/>
          </w:tcPr>
          <w:p w:rsidR="005E6CB5" w:rsidRPr="00AB2DF3" w:rsidRDefault="005E6CB5" w:rsidP="00A91AEF">
            <w:pPr>
              <w:jc w:val="center"/>
              <w:rPr>
                <w:sz w:val="22"/>
                <w:szCs w:val="22"/>
                <w:lang w:eastAsia="cs-CZ"/>
              </w:rPr>
            </w:pPr>
            <w:r>
              <w:rPr>
                <w:sz w:val="22"/>
                <w:szCs w:val="22"/>
                <w:lang w:eastAsia="cs-CZ"/>
              </w:rPr>
              <w:t>7</w:t>
            </w:r>
          </w:p>
        </w:tc>
        <w:tc>
          <w:tcPr>
            <w:tcW w:w="3720" w:type="dxa"/>
            <w:vMerge w:val="restart"/>
            <w:shd w:val="clear" w:color="auto" w:fill="auto"/>
          </w:tcPr>
          <w:p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rsidR="005E6CB5" w:rsidRDefault="005E6CB5" w:rsidP="007B229C">
            <w:pPr>
              <w:jc w:val="both"/>
              <w:rPr>
                <w:sz w:val="22"/>
                <w:szCs w:val="22"/>
                <w:lang w:eastAsia="cs-CZ"/>
              </w:rPr>
            </w:pPr>
          </w:p>
          <w:p w:rsidR="005E6CB5" w:rsidRDefault="005E6CB5" w:rsidP="007B229C">
            <w:pPr>
              <w:jc w:val="both"/>
              <w:rPr>
                <w:sz w:val="22"/>
                <w:szCs w:val="22"/>
                <w:lang w:eastAsia="cs-CZ"/>
              </w:rPr>
            </w:pPr>
            <w:r>
              <w:rPr>
                <w:sz w:val="22"/>
                <w:szCs w:val="22"/>
                <w:lang w:eastAsia="cs-CZ"/>
              </w:rPr>
              <w:t>alebo</w:t>
            </w:r>
          </w:p>
          <w:p w:rsidR="005E6CB5" w:rsidRDefault="005E6CB5" w:rsidP="007B229C">
            <w:pPr>
              <w:jc w:val="both"/>
              <w:rPr>
                <w:sz w:val="22"/>
                <w:szCs w:val="22"/>
                <w:lang w:eastAsia="cs-CZ"/>
              </w:rPr>
            </w:pPr>
          </w:p>
          <w:p w:rsidR="005E6CB5" w:rsidRPr="00AB2DF3" w:rsidRDefault="005E6CB5" w:rsidP="007B229C">
            <w:pPr>
              <w:jc w:val="both"/>
              <w:rPr>
                <w:sz w:val="22"/>
                <w:szCs w:val="22"/>
                <w:lang w:eastAsia="cs-CZ"/>
              </w:rPr>
            </w:pPr>
            <w:r>
              <w:rPr>
                <w:sz w:val="22"/>
                <w:szCs w:val="22"/>
                <w:lang w:eastAsia="cs-CZ"/>
              </w:rPr>
              <w:lastRenderedPageBreak/>
              <w:t xml:space="preserve">nepredĺženie lehoty na predkladanie ponúk </w:t>
            </w:r>
          </w:p>
        </w:tc>
        <w:tc>
          <w:tcPr>
            <w:tcW w:w="7087" w:type="dxa"/>
            <w:shd w:val="clear" w:color="auto" w:fill="auto"/>
          </w:tcPr>
          <w:p w:rsidR="005E6CB5" w:rsidRDefault="005E6CB5" w:rsidP="001342A2">
            <w:pPr>
              <w:jc w:val="both"/>
              <w:rPr>
                <w:sz w:val="22"/>
                <w:szCs w:val="22"/>
                <w:lang w:eastAsia="cs-CZ"/>
              </w:rPr>
            </w:pPr>
            <w:r w:rsidRPr="00AB2DF3">
              <w:rPr>
                <w:sz w:val="22"/>
                <w:szCs w:val="22"/>
                <w:lang w:eastAsia="cs-CZ"/>
              </w:rPr>
              <w:lastRenderedPageBreak/>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rsidR="005E6CB5" w:rsidRDefault="005E6CB5" w:rsidP="001342A2">
            <w:pPr>
              <w:jc w:val="both"/>
              <w:rPr>
                <w:sz w:val="22"/>
                <w:szCs w:val="22"/>
                <w:lang w:eastAsia="cs-CZ"/>
              </w:rPr>
            </w:pPr>
          </w:p>
          <w:p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lastRenderedPageBreak/>
              <w:t xml:space="preserve">záujemca </w:t>
            </w:r>
            <w:r w:rsidRPr="005E6CB5">
              <w:rPr>
                <w:sz w:val="22"/>
                <w:szCs w:val="22"/>
                <w:lang w:eastAsia="cs-CZ"/>
              </w:rPr>
              <w:t>dostatočne vopred</w:t>
            </w:r>
            <w:r>
              <w:rPr>
                <w:sz w:val="22"/>
                <w:szCs w:val="22"/>
                <w:lang w:eastAsia="cs-CZ"/>
              </w:rPr>
              <w:t xml:space="preserve"> (v prípade podlimitných zákaziek).</w:t>
            </w:r>
          </w:p>
          <w:p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rsidR="005E6CB5" w:rsidRPr="00AB2DF3" w:rsidRDefault="005E6CB5" w:rsidP="002550C0">
            <w:pPr>
              <w:jc w:val="both"/>
              <w:rPr>
                <w:sz w:val="22"/>
                <w:szCs w:val="22"/>
                <w:lang w:eastAsia="cs-CZ"/>
              </w:rPr>
            </w:pPr>
            <w:r w:rsidRPr="00AB2DF3">
              <w:rPr>
                <w:sz w:val="22"/>
                <w:szCs w:val="22"/>
                <w:lang w:eastAsia="cs-CZ"/>
              </w:rPr>
              <w:lastRenderedPageBreak/>
              <w:t xml:space="preserve">10 % </w:t>
            </w:r>
          </w:p>
          <w:p w:rsidR="005E6CB5" w:rsidRPr="00AB2DF3" w:rsidRDefault="005E6CB5" w:rsidP="002550C0">
            <w:pPr>
              <w:jc w:val="both"/>
              <w:rPr>
                <w:sz w:val="22"/>
                <w:szCs w:val="22"/>
                <w:lang w:eastAsia="cs-CZ"/>
              </w:rPr>
            </w:pPr>
          </w:p>
        </w:tc>
      </w:tr>
      <w:tr w:rsidR="00F068A5" w:rsidRPr="00AB2DF3" w:rsidTr="0048484D">
        <w:trPr>
          <w:trHeight w:val="1477"/>
        </w:trPr>
        <w:tc>
          <w:tcPr>
            <w:tcW w:w="675" w:type="dxa"/>
            <w:vMerge/>
            <w:shd w:val="clear" w:color="auto" w:fill="auto"/>
            <w:vAlign w:val="center"/>
          </w:tcPr>
          <w:p w:rsidR="00F068A5" w:rsidRDefault="00F068A5" w:rsidP="00A91AEF">
            <w:pPr>
              <w:jc w:val="center"/>
              <w:rPr>
                <w:sz w:val="22"/>
                <w:szCs w:val="22"/>
                <w:lang w:eastAsia="cs-CZ"/>
              </w:rPr>
            </w:pPr>
          </w:p>
        </w:tc>
        <w:tc>
          <w:tcPr>
            <w:tcW w:w="3720" w:type="dxa"/>
            <w:vMerge/>
            <w:shd w:val="clear" w:color="auto" w:fill="auto"/>
          </w:tcPr>
          <w:p w:rsidR="00F068A5" w:rsidRPr="00AB2DF3" w:rsidRDefault="00F068A5" w:rsidP="002550C0">
            <w:pPr>
              <w:jc w:val="both"/>
              <w:rPr>
                <w:sz w:val="22"/>
                <w:szCs w:val="22"/>
                <w:lang w:eastAsia="cs-CZ"/>
              </w:rPr>
            </w:pPr>
          </w:p>
        </w:tc>
        <w:tc>
          <w:tcPr>
            <w:tcW w:w="7087" w:type="dxa"/>
            <w:shd w:val="clear" w:color="auto" w:fill="auto"/>
          </w:tcPr>
          <w:p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rsidR="00F068A5" w:rsidRPr="00AB2DF3" w:rsidRDefault="00F068A5" w:rsidP="002550C0">
            <w:pPr>
              <w:jc w:val="both"/>
              <w:rPr>
                <w:sz w:val="22"/>
                <w:szCs w:val="22"/>
                <w:lang w:eastAsia="cs-CZ"/>
              </w:rPr>
            </w:pPr>
            <w:r>
              <w:rPr>
                <w:sz w:val="22"/>
                <w:szCs w:val="22"/>
                <w:lang w:eastAsia="cs-CZ"/>
              </w:rPr>
              <w:t>5 %</w:t>
            </w:r>
          </w:p>
        </w:tc>
      </w:tr>
      <w:tr w:rsidR="00463000" w:rsidRPr="00AB2DF3" w:rsidTr="00463000">
        <w:trPr>
          <w:trHeight w:val="526"/>
        </w:trPr>
        <w:tc>
          <w:tcPr>
            <w:tcW w:w="675" w:type="dxa"/>
            <w:vMerge w:val="restart"/>
            <w:shd w:val="clear" w:color="auto" w:fill="auto"/>
            <w:vAlign w:val="center"/>
          </w:tcPr>
          <w:p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rsidR="00463000" w:rsidRPr="00AB2DF3" w:rsidRDefault="00463000" w:rsidP="002550C0">
            <w:pPr>
              <w:jc w:val="both"/>
              <w:rPr>
                <w:sz w:val="22"/>
                <w:szCs w:val="22"/>
                <w:lang w:eastAsia="cs-CZ"/>
              </w:rPr>
            </w:pPr>
            <w:r w:rsidRPr="00AB2DF3">
              <w:rPr>
                <w:sz w:val="22"/>
                <w:szCs w:val="22"/>
                <w:lang w:eastAsia="cs-CZ"/>
              </w:rPr>
              <w:t>25 %</w:t>
            </w:r>
          </w:p>
          <w:p w:rsidR="00463000" w:rsidRPr="00AB2DF3" w:rsidRDefault="00463000" w:rsidP="002550C0">
            <w:pPr>
              <w:jc w:val="both"/>
              <w:rPr>
                <w:sz w:val="22"/>
                <w:szCs w:val="22"/>
                <w:lang w:eastAsia="cs-CZ"/>
              </w:rPr>
            </w:pPr>
          </w:p>
          <w:p w:rsidR="00463000" w:rsidRPr="00AB2DF3" w:rsidRDefault="00463000" w:rsidP="002550C0">
            <w:pPr>
              <w:jc w:val="both"/>
              <w:rPr>
                <w:sz w:val="22"/>
                <w:szCs w:val="22"/>
                <w:lang w:eastAsia="cs-CZ"/>
              </w:rPr>
            </w:pPr>
          </w:p>
        </w:tc>
      </w:tr>
      <w:tr w:rsidR="00463000" w:rsidRPr="00AB2DF3" w:rsidTr="0048484D">
        <w:trPr>
          <w:trHeight w:val="526"/>
        </w:trPr>
        <w:tc>
          <w:tcPr>
            <w:tcW w:w="675" w:type="dxa"/>
            <w:vMerge/>
            <w:shd w:val="clear" w:color="auto" w:fill="auto"/>
            <w:vAlign w:val="center"/>
          </w:tcPr>
          <w:p w:rsidR="00463000" w:rsidRDefault="00463000" w:rsidP="00A91AEF">
            <w:pPr>
              <w:jc w:val="center"/>
              <w:rPr>
                <w:sz w:val="22"/>
                <w:szCs w:val="22"/>
                <w:lang w:eastAsia="cs-CZ"/>
              </w:rPr>
            </w:pPr>
          </w:p>
        </w:tc>
        <w:tc>
          <w:tcPr>
            <w:tcW w:w="3720" w:type="dxa"/>
            <w:vMerge/>
            <w:shd w:val="clear" w:color="auto" w:fill="auto"/>
          </w:tcPr>
          <w:p w:rsidR="00463000" w:rsidRPr="00AB2DF3" w:rsidRDefault="00463000" w:rsidP="002550C0">
            <w:pPr>
              <w:jc w:val="both"/>
              <w:rPr>
                <w:sz w:val="22"/>
                <w:szCs w:val="22"/>
                <w:lang w:eastAsia="cs-CZ"/>
              </w:rPr>
            </w:pPr>
          </w:p>
        </w:tc>
        <w:tc>
          <w:tcPr>
            <w:tcW w:w="7087" w:type="dxa"/>
            <w:shd w:val="clear" w:color="auto" w:fill="auto"/>
          </w:tcPr>
          <w:p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rsidR="009A4802" w:rsidRPr="00AB2DF3" w:rsidRDefault="009A4802" w:rsidP="001342A2">
            <w:pPr>
              <w:jc w:val="both"/>
              <w:rPr>
                <w:sz w:val="22"/>
                <w:szCs w:val="22"/>
                <w:lang w:eastAsia="cs-CZ"/>
              </w:rPr>
            </w:pPr>
          </w:p>
        </w:tc>
        <w:tc>
          <w:tcPr>
            <w:tcW w:w="2552" w:type="dxa"/>
            <w:shd w:val="clear" w:color="auto" w:fill="auto"/>
          </w:tcPr>
          <w:p w:rsidR="00463000" w:rsidRPr="00AB2DF3" w:rsidRDefault="00463000" w:rsidP="002550C0">
            <w:pPr>
              <w:jc w:val="both"/>
              <w:rPr>
                <w:sz w:val="22"/>
                <w:szCs w:val="22"/>
                <w:lang w:eastAsia="cs-CZ"/>
              </w:rPr>
            </w:pPr>
            <w:r>
              <w:rPr>
                <w:sz w:val="22"/>
                <w:szCs w:val="22"/>
                <w:lang w:eastAsia="cs-CZ"/>
              </w:rPr>
              <w:t>10 %</w:t>
            </w:r>
          </w:p>
        </w:tc>
      </w:tr>
      <w:tr w:rsidR="00AA6A48" w:rsidRPr="00AB2DF3" w:rsidTr="00AA6A48">
        <w:trPr>
          <w:trHeight w:val="633"/>
        </w:trPr>
        <w:tc>
          <w:tcPr>
            <w:tcW w:w="675" w:type="dxa"/>
            <w:vMerge w:val="restart"/>
            <w:shd w:val="clear" w:color="auto" w:fill="auto"/>
          </w:tcPr>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rsidR="00AA6A48" w:rsidRPr="00AB2DF3" w:rsidRDefault="00AA6A48" w:rsidP="00262F20">
            <w:pPr>
              <w:jc w:val="both"/>
              <w:rPr>
                <w:sz w:val="22"/>
                <w:szCs w:val="22"/>
                <w:lang w:eastAsia="cs-CZ"/>
              </w:rPr>
            </w:pPr>
            <w:r w:rsidRPr="002550C0">
              <w:rPr>
                <w:sz w:val="22"/>
                <w:szCs w:val="22"/>
              </w:rPr>
              <w:lastRenderedPageBreak/>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rsidR="00AA6A48" w:rsidRDefault="00AA6A48" w:rsidP="00262F20">
            <w:pPr>
              <w:jc w:val="both"/>
              <w:rPr>
                <w:sz w:val="22"/>
                <w:szCs w:val="22"/>
              </w:rPr>
            </w:pPr>
          </w:p>
          <w:p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rsidR="00AA6A48" w:rsidRPr="008F77C4" w:rsidDel="005A6F58" w:rsidRDefault="00AA6A48" w:rsidP="008F77C4">
            <w:pPr>
              <w:jc w:val="both"/>
              <w:rPr>
                <w:sz w:val="22"/>
                <w:szCs w:val="22"/>
                <w:lang w:eastAsia="cs-CZ"/>
              </w:rPr>
            </w:pPr>
          </w:p>
        </w:tc>
        <w:tc>
          <w:tcPr>
            <w:tcW w:w="2552" w:type="dxa"/>
            <w:shd w:val="clear" w:color="auto" w:fill="auto"/>
          </w:tcPr>
          <w:p w:rsidR="00AA6A48" w:rsidRPr="002550C0" w:rsidRDefault="00AA6A48" w:rsidP="00262F20">
            <w:pPr>
              <w:jc w:val="both"/>
              <w:rPr>
                <w:sz w:val="22"/>
                <w:szCs w:val="22"/>
              </w:rPr>
            </w:pPr>
            <w:r w:rsidRPr="002550C0">
              <w:rPr>
                <w:sz w:val="22"/>
                <w:szCs w:val="22"/>
              </w:rPr>
              <w:lastRenderedPageBreak/>
              <w:t>25%</w:t>
            </w:r>
          </w:p>
          <w:p w:rsidR="00AA6A48" w:rsidRPr="002550C0" w:rsidRDefault="00AA6A48" w:rsidP="00262F20">
            <w:pPr>
              <w:jc w:val="both"/>
              <w:rPr>
                <w:sz w:val="22"/>
                <w:szCs w:val="22"/>
              </w:rPr>
            </w:pPr>
          </w:p>
          <w:p w:rsidR="00AA6A48" w:rsidRPr="00AB2DF3" w:rsidRDefault="00AA6A48" w:rsidP="00262F20">
            <w:pPr>
              <w:jc w:val="both"/>
              <w:rPr>
                <w:sz w:val="22"/>
                <w:szCs w:val="22"/>
                <w:lang w:eastAsia="cs-CZ"/>
              </w:rPr>
            </w:pPr>
          </w:p>
        </w:tc>
      </w:tr>
      <w:tr w:rsidR="00AA6A48" w:rsidRPr="00AB2DF3" w:rsidTr="0048484D">
        <w:trPr>
          <w:trHeight w:val="632"/>
        </w:trPr>
        <w:tc>
          <w:tcPr>
            <w:tcW w:w="675" w:type="dxa"/>
            <w:vMerge/>
            <w:shd w:val="clear" w:color="auto" w:fill="auto"/>
          </w:tcPr>
          <w:p w:rsidR="00AA6A48" w:rsidRDefault="00AA6A48" w:rsidP="00262F20">
            <w:pPr>
              <w:jc w:val="center"/>
              <w:rPr>
                <w:sz w:val="22"/>
                <w:szCs w:val="22"/>
              </w:rPr>
            </w:pPr>
          </w:p>
        </w:tc>
        <w:tc>
          <w:tcPr>
            <w:tcW w:w="3720" w:type="dxa"/>
            <w:vMerge/>
            <w:shd w:val="clear" w:color="auto" w:fill="auto"/>
          </w:tcPr>
          <w:p w:rsidR="00AA6A48" w:rsidRPr="002550C0" w:rsidRDefault="00AA6A48" w:rsidP="00262F20">
            <w:pPr>
              <w:jc w:val="both"/>
              <w:rPr>
                <w:sz w:val="22"/>
                <w:szCs w:val="22"/>
              </w:rPr>
            </w:pPr>
          </w:p>
        </w:tc>
        <w:tc>
          <w:tcPr>
            <w:tcW w:w="7087" w:type="dxa"/>
            <w:shd w:val="clear" w:color="auto" w:fill="auto"/>
          </w:tcPr>
          <w:p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vo 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rsidR="008F77C4" w:rsidRDefault="008F77C4" w:rsidP="008F77C4">
            <w:pPr>
              <w:jc w:val="both"/>
              <w:rPr>
                <w:sz w:val="22"/>
                <w:szCs w:val="22"/>
              </w:rPr>
            </w:pPr>
          </w:p>
          <w:p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rsidR="00B73ED7" w:rsidRPr="002550C0" w:rsidRDefault="00B73ED7" w:rsidP="008F77C4">
            <w:pPr>
              <w:jc w:val="both"/>
              <w:rPr>
                <w:sz w:val="22"/>
                <w:szCs w:val="22"/>
              </w:rPr>
            </w:pPr>
          </w:p>
        </w:tc>
        <w:tc>
          <w:tcPr>
            <w:tcW w:w="2552" w:type="dxa"/>
            <w:shd w:val="clear" w:color="auto" w:fill="auto"/>
          </w:tcPr>
          <w:p w:rsidR="00AA6A48" w:rsidRPr="002550C0" w:rsidRDefault="008F77C4" w:rsidP="00262F20">
            <w:pPr>
              <w:jc w:val="both"/>
              <w:rPr>
                <w:sz w:val="22"/>
                <w:szCs w:val="22"/>
              </w:rPr>
            </w:pPr>
            <w:r>
              <w:rPr>
                <w:sz w:val="22"/>
                <w:szCs w:val="22"/>
              </w:rPr>
              <w:t>10 %</w:t>
            </w:r>
          </w:p>
        </w:tc>
      </w:tr>
      <w:tr w:rsidR="0048484D" w:rsidRPr="00AB2DF3" w:rsidTr="0048484D">
        <w:trPr>
          <w:trHeight w:val="845"/>
        </w:trPr>
        <w:tc>
          <w:tcPr>
            <w:tcW w:w="675" w:type="dxa"/>
            <w:vMerge w:val="restart"/>
            <w:shd w:val="clear" w:color="auto" w:fill="auto"/>
            <w:vAlign w:val="center"/>
          </w:tcPr>
          <w:p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rsidR="00375AD8" w:rsidRDefault="00375AD8" w:rsidP="007B229C">
            <w:pPr>
              <w:jc w:val="both"/>
              <w:rPr>
                <w:sz w:val="22"/>
                <w:szCs w:val="22"/>
                <w:lang w:eastAsia="cs-CZ"/>
              </w:rPr>
            </w:pPr>
          </w:p>
          <w:p w:rsidR="00375AD8" w:rsidRDefault="00375AD8" w:rsidP="007B229C">
            <w:pPr>
              <w:jc w:val="both"/>
              <w:rPr>
                <w:sz w:val="22"/>
                <w:szCs w:val="22"/>
                <w:lang w:eastAsia="cs-CZ"/>
              </w:rPr>
            </w:pPr>
            <w:r>
              <w:rPr>
                <w:sz w:val="22"/>
                <w:szCs w:val="22"/>
                <w:lang w:eastAsia="cs-CZ"/>
              </w:rPr>
              <w:t>alebo</w:t>
            </w:r>
          </w:p>
          <w:p w:rsidR="00375AD8" w:rsidRDefault="00375AD8" w:rsidP="007B229C">
            <w:pPr>
              <w:jc w:val="both"/>
              <w:rPr>
                <w:sz w:val="22"/>
                <w:szCs w:val="22"/>
                <w:lang w:eastAsia="cs-CZ"/>
              </w:rPr>
            </w:pPr>
          </w:p>
          <w:p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w:t>
            </w:r>
            <w:r w:rsidRPr="00375AD8">
              <w:rPr>
                <w:sz w:val="22"/>
                <w:szCs w:val="22"/>
                <w:lang w:eastAsia="cs-CZ"/>
              </w:rPr>
              <w:lastRenderedPageBreak/>
              <w:t xml:space="preserve">uplatnenia kritérií sú </w:t>
            </w:r>
            <w:r>
              <w:rPr>
                <w:sz w:val="22"/>
                <w:szCs w:val="22"/>
                <w:lang w:eastAsia="cs-CZ"/>
              </w:rPr>
              <w:t>upravené nedostatočne, neurčito</w:t>
            </w:r>
          </w:p>
          <w:p w:rsidR="00375AD8" w:rsidRDefault="00375AD8" w:rsidP="00375AD8">
            <w:pPr>
              <w:jc w:val="both"/>
              <w:rPr>
                <w:sz w:val="22"/>
                <w:szCs w:val="22"/>
                <w:lang w:eastAsia="cs-CZ"/>
              </w:rPr>
            </w:pPr>
          </w:p>
          <w:p w:rsidR="00375AD8" w:rsidRPr="00375AD8" w:rsidRDefault="00375AD8" w:rsidP="00375AD8">
            <w:pPr>
              <w:jc w:val="both"/>
              <w:rPr>
                <w:sz w:val="22"/>
                <w:szCs w:val="22"/>
                <w:lang w:eastAsia="cs-CZ"/>
              </w:rPr>
            </w:pPr>
            <w:r>
              <w:rPr>
                <w:sz w:val="22"/>
                <w:szCs w:val="22"/>
                <w:lang w:eastAsia="cs-CZ"/>
              </w:rPr>
              <w:t>alebo</w:t>
            </w:r>
          </w:p>
          <w:p w:rsidR="00375AD8" w:rsidRPr="00375AD8" w:rsidRDefault="00375AD8" w:rsidP="00375AD8">
            <w:pPr>
              <w:jc w:val="both"/>
              <w:rPr>
                <w:sz w:val="22"/>
                <w:szCs w:val="22"/>
                <w:lang w:eastAsia="cs-CZ"/>
              </w:rPr>
            </w:pPr>
          </w:p>
          <w:p w:rsidR="00375AD8" w:rsidRDefault="00375AD8" w:rsidP="007B229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rsidR="00375AD8" w:rsidRPr="00AB2DF3" w:rsidRDefault="00375AD8" w:rsidP="007B229C">
            <w:pPr>
              <w:jc w:val="both"/>
              <w:rPr>
                <w:sz w:val="22"/>
                <w:szCs w:val="22"/>
                <w:lang w:eastAsia="cs-CZ"/>
              </w:rPr>
            </w:pPr>
          </w:p>
        </w:tc>
        <w:tc>
          <w:tcPr>
            <w:tcW w:w="7087" w:type="dxa"/>
            <w:shd w:val="clear" w:color="auto" w:fill="auto"/>
          </w:tcPr>
          <w:p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rsidR="0048484D" w:rsidRPr="00AB2DF3" w:rsidRDefault="0048484D" w:rsidP="00262F20">
            <w:pPr>
              <w:jc w:val="both"/>
              <w:rPr>
                <w:sz w:val="22"/>
                <w:szCs w:val="22"/>
                <w:lang w:eastAsia="cs-CZ"/>
              </w:rPr>
            </w:pPr>
            <w:r w:rsidRPr="00AB2DF3">
              <w:rPr>
                <w:sz w:val="22"/>
                <w:szCs w:val="22"/>
                <w:lang w:eastAsia="cs-CZ"/>
              </w:rPr>
              <w:t>25 %</w:t>
            </w:r>
          </w:p>
          <w:p w:rsidR="0048484D" w:rsidRPr="00AB2DF3" w:rsidRDefault="0048484D" w:rsidP="00262F20">
            <w:pPr>
              <w:jc w:val="both"/>
              <w:rPr>
                <w:sz w:val="22"/>
                <w:szCs w:val="22"/>
                <w:lang w:eastAsia="cs-CZ"/>
              </w:rPr>
            </w:pPr>
          </w:p>
          <w:p w:rsidR="0048484D" w:rsidRPr="00AB2DF3" w:rsidRDefault="0048484D" w:rsidP="00262F20">
            <w:pPr>
              <w:jc w:val="both"/>
              <w:rPr>
                <w:sz w:val="22"/>
                <w:szCs w:val="22"/>
                <w:lang w:eastAsia="cs-CZ"/>
              </w:rPr>
            </w:pPr>
          </w:p>
        </w:tc>
      </w:tr>
      <w:tr w:rsidR="0048484D" w:rsidRPr="00AB2DF3" w:rsidTr="0048484D">
        <w:trPr>
          <w:trHeight w:val="2226"/>
        </w:trPr>
        <w:tc>
          <w:tcPr>
            <w:tcW w:w="675" w:type="dxa"/>
            <w:vMerge/>
            <w:shd w:val="clear" w:color="auto" w:fill="auto"/>
            <w:vAlign w:val="center"/>
          </w:tcPr>
          <w:p w:rsidR="0048484D" w:rsidRPr="00AB2DF3" w:rsidRDefault="0048484D" w:rsidP="00262F20">
            <w:pPr>
              <w:jc w:val="center"/>
              <w:rPr>
                <w:sz w:val="22"/>
                <w:szCs w:val="22"/>
                <w:lang w:eastAsia="cs-CZ"/>
              </w:rPr>
            </w:pPr>
          </w:p>
        </w:tc>
        <w:tc>
          <w:tcPr>
            <w:tcW w:w="3720" w:type="dxa"/>
            <w:vMerge/>
            <w:shd w:val="clear" w:color="auto" w:fill="auto"/>
          </w:tcPr>
          <w:p w:rsidR="0048484D" w:rsidRPr="00AB2DF3" w:rsidRDefault="0048484D" w:rsidP="00262F20">
            <w:pPr>
              <w:jc w:val="both"/>
              <w:rPr>
                <w:sz w:val="22"/>
                <w:szCs w:val="22"/>
                <w:lang w:eastAsia="cs-CZ"/>
              </w:rPr>
            </w:pPr>
          </w:p>
        </w:tc>
        <w:tc>
          <w:tcPr>
            <w:tcW w:w="7087" w:type="dxa"/>
            <w:shd w:val="clear" w:color="auto" w:fill="auto"/>
          </w:tcPr>
          <w:p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rsidR="0048484D" w:rsidRDefault="0048484D" w:rsidP="00262F20">
            <w:pPr>
              <w:jc w:val="both"/>
              <w:rPr>
                <w:sz w:val="22"/>
                <w:szCs w:val="22"/>
                <w:lang w:eastAsia="cs-CZ"/>
              </w:rPr>
            </w:pPr>
          </w:p>
          <w:p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rsidR="00D44610" w:rsidRDefault="00D44610" w:rsidP="00D44610">
            <w:pPr>
              <w:jc w:val="both"/>
              <w:rPr>
                <w:sz w:val="22"/>
                <w:szCs w:val="22"/>
                <w:lang w:eastAsia="cs-CZ"/>
              </w:rPr>
            </w:pPr>
          </w:p>
          <w:p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rsidR="0048484D" w:rsidRPr="00AB2DF3" w:rsidRDefault="0048484D" w:rsidP="00262F20">
            <w:pPr>
              <w:jc w:val="both"/>
              <w:rPr>
                <w:sz w:val="22"/>
                <w:szCs w:val="22"/>
                <w:lang w:eastAsia="cs-CZ"/>
              </w:rPr>
            </w:pPr>
            <w:r>
              <w:rPr>
                <w:sz w:val="22"/>
                <w:szCs w:val="22"/>
                <w:lang w:eastAsia="cs-CZ"/>
              </w:rPr>
              <w:t>10 %</w:t>
            </w:r>
          </w:p>
        </w:tc>
      </w:tr>
      <w:tr w:rsidR="00D8166B" w:rsidRPr="00AB2DF3" w:rsidTr="00D8166B">
        <w:trPr>
          <w:trHeight w:val="494"/>
        </w:trPr>
        <w:tc>
          <w:tcPr>
            <w:tcW w:w="675" w:type="dxa"/>
            <w:vMerge w:val="restart"/>
            <w:shd w:val="clear" w:color="auto" w:fill="auto"/>
            <w:vAlign w:val="center"/>
          </w:tcPr>
          <w:p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t xml:space="preserve">určitých </w:t>
            </w:r>
            <w:r w:rsidR="00971814">
              <w:rPr>
                <w:sz w:val="22"/>
                <w:szCs w:val="22"/>
                <w:lang w:eastAsia="cs-CZ"/>
              </w:rPr>
              <w:t>hospodárskych subjektov</w:t>
            </w:r>
          </w:p>
        </w:tc>
        <w:tc>
          <w:tcPr>
            <w:tcW w:w="7087" w:type="dxa"/>
            <w:shd w:val="clear" w:color="auto" w:fill="auto"/>
          </w:tcPr>
          <w:p w:rsidR="00C626C3" w:rsidRDefault="00D8166B" w:rsidP="00971814">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w:t>
            </w:r>
            <w:r w:rsidR="006E2E76">
              <w:rPr>
                <w:sz w:val="22"/>
                <w:szCs w:val="22"/>
                <w:lang w:eastAsia="cs-CZ"/>
              </w:rPr>
              <w:t xml:space="preserve"> alebo</w:t>
            </w:r>
          </w:p>
          <w:p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rsidR="00D8166B" w:rsidRPr="007B229C" w:rsidRDefault="00D8166B" w:rsidP="006E2E76">
            <w:pPr>
              <w:jc w:val="both"/>
              <w:rPr>
                <w:sz w:val="22"/>
                <w:szCs w:val="22"/>
                <w:lang w:eastAsia="cs-CZ"/>
              </w:rPr>
            </w:pPr>
          </w:p>
        </w:tc>
        <w:tc>
          <w:tcPr>
            <w:tcW w:w="2552" w:type="dxa"/>
            <w:shd w:val="clear" w:color="auto" w:fill="auto"/>
          </w:tcPr>
          <w:p w:rsidR="00D8166B" w:rsidRPr="00AB2DF3" w:rsidRDefault="00D8166B" w:rsidP="00262F20">
            <w:pPr>
              <w:jc w:val="both"/>
              <w:rPr>
                <w:sz w:val="22"/>
                <w:szCs w:val="22"/>
                <w:lang w:eastAsia="cs-CZ"/>
              </w:rPr>
            </w:pPr>
            <w:r w:rsidRPr="00AB2DF3">
              <w:rPr>
                <w:sz w:val="22"/>
                <w:szCs w:val="22"/>
                <w:lang w:eastAsia="cs-CZ"/>
              </w:rPr>
              <w:t>25 %</w:t>
            </w:r>
          </w:p>
          <w:p w:rsidR="00D8166B" w:rsidRPr="00AB2DF3" w:rsidRDefault="00D8166B" w:rsidP="00262F20">
            <w:pPr>
              <w:jc w:val="both"/>
              <w:rPr>
                <w:sz w:val="22"/>
                <w:szCs w:val="22"/>
                <w:lang w:eastAsia="cs-CZ"/>
              </w:rPr>
            </w:pPr>
          </w:p>
          <w:p w:rsidR="00D8166B" w:rsidRPr="00AB2DF3" w:rsidRDefault="00D8166B" w:rsidP="00262F20">
            <w:pPr>
              <w:jc w:val="both"/>
              <w:rPr>
                <w:sz w:val="22"/>
                <w:szCs w:val="22"/>
                <w:lang w:eastAsia="cs-CZ"/>
              </w:rPr>
            </w:pPr>
          </w:p>
        </w:tc>
      </w:tr>
      <w:tr w:rsidR="00C43A5A" w:rsidRPr="00AB2DF3" w:rsidTr="00590807">
        <w:trPr>
          <w:trHeight w:val="994"/>
        </w:trPr>
        <w:tc>
          <w:tcPr>
            <w:tcW w:w="675" w:type="dxa"/>
            <w:vMerge/>
            <w:shd w:val="clear" w:color="auto" w:fill="auto"/>
            <w:vAlign w:val="center"/>
          </w:tcPr>
          <w:p w:rsidR="00C43A5A" w:rsidRPr="00AB2DF3" w:rsidRDefault="00C43A5A" w:rsidP="00262F20">
            <w:pPr>
              <w:jc w:val="center"/>
              <w:rPr>
                <w:sz w:val="22"/>
                <w:szCs w:val="22"/>
                <w:lang w:eastAsia="cs-CZ"/>
              </w:rPr>
            </w:pPr>
          </w:p>
        </w:tc>
        <w:tc>
          <w:tcPr>
            <w:tcW w:w="3720" w:type="dxa"/>
            <w:vMerge/>
            <w:shd w:val="clear" w:color="auto" w:fill="auto"/>
          </w:tcPr>
          <w:p w:rsidR="00C43A5A" w:rsidRPr="00AB2DF3" w:rsidRDefault="00C43A5A" w:rsidP="00262F20">
            <w:pPr>
              <w:jc w:val="both"/>
              <w:rPr>
                <w:sz w:val="22"/>
                <w:szCs w:val="22"/>
                <w:lang w:eastAsia="cs-CZ"/>
              </w:rPr>
            </w:pPr>
          </w:p>
        </w:tc>
        <w:tc>
          <w:tcPr>
            <w:tcW w:w="7087" w:type="dxa"/>
            <w:shd w:val="clear" w:color="auto" w:fill="auto"/>
          </w:tcPr>
          <w:p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rsidR="00C626C3" w:rsidRDefault="00C626C3" w:rsidP="00262F20">
            <w:pPr>
              <w:jc w:val="both"/>
              <w:rPr>
                <w:sz w:val="22"/>
                <w:szCs w:val="22"/>
                <w:lang w:eastAsia="cs-CZ"/>
              </w:rPr>
            </w:pPr>
          </w:p>
          <w:p w:rsidR="00C626C3" w:rsidRPr="00AB2DF3" w:rsidRDefault="00C626C3" w:rsidP="00E22BBF">
            <w:pPr>
              <w:jc w:val="both"/>
              <w:rPr>
                <w:sz w:val="22"/>
                <w:szCs w:val="22"/>
                <w:lang w:eastAsia="cs-CZ"/>
              </w:rPr>
            </w:pPr>
            <w:r>
              <w:rPr>
                <w:sz w:val="22"/>
                <w:szCs w:val="22"/>
                <w:lang w:eastAsia="cs-CZ"/>
              </w:rPr>
              <w:t>Vyšší počet predložených ponúk sa posudzuje individuálne</w:t>
            </w:r>
            <w:ins w:id="12" w:author="Autor">
              <w:r w:rsidR="00E22BBF">
                <w:rPr>
                  <w:sz w:val="22"/>
                  <w:szCs w:val="22"/>
                  <w:lang w:eastAsia="cs-CZ"/>
                </w:rPr>
                <w:t>.</w:t>
              </w:r>
            </w:ins>
            <w:del w:id="13" w:author="Autor">
              <w:r w:rsidDel="00E22BBF">
                <w:rPr>
                  <w:sz w:val="22"/>
                  <w:szCs w:val="22"/>
                  <w:lang w:eastAsia="cs-CZ"/>
                </w:rPr>
                <w:delText xml:space="preserve"> s ohľadom na predmet zákazky</w:delText>
              </w:r>
              <w:r w:rsidR="00691B43" w:rsidDel="00E22BBF">
                <w:rPr>
                  <w:sz w:val="22"/>
                  <w:szCs w:val="22"/>
                  <w:lang w:eastAsia="cs-CZ"/>
                </w:rPr>
                <w:delText xml:space="preserve"> a v prípade reverznej súťaže </w:delText>
              </w:r>
              <w:r w:rsidR="00175EB5" w:rsidDel="00E22BBF">
                <w:rPr>
                  <w:sz w:val="22"/>
                  <w:szCs w:val="22"/>
                  <w:lang w:eastAsia="cs-CZ"/>
                </w:rPr>
                <w:delText xml:space="preserve">a zákaziek zadávaných s využitím elektronického trhoviska </w:delText>
              </w:r>
              <w:r w:rsidR="00691B43" w:rsidDel="00E22BBF">
                <w:rPr>
                  <w:sz w:val="22"/>
                  <w:szCs w:val="22"/>
                  <w:lang w:eastAsia="cs-CZ"/>
                </w:rPr>
                <w:delText>sa berie do úvahy celkový počet predložených ponúk.</w:delText>
              </w:r>
            </w:del>
          </w:p>
        </w:tc>
        <w:tc>
          <w:tcPr>
            <w:tcW w:w="2552" w:type="dxa"/>
            <w:shd w:val="clear" w:color="auto" w:fill="auto"/>
          </w:tcPr>
          <w:p w:rsidR="00C43A5A" w:rsidRPr="00AB2DF3" w:rsidRDefault="00C43A5A" w:rsidP="00262F20">
            <w:pPr>
              <w:jc w:val="both"/>
              <w:rPr>
                <w:sz w:val="22"/>
                <w:szCs w:val="22"/>
                <w:lang w:eastAsia="cs-CZ"/>
              </w:rPr>
            </w:pPr>
            <w:r>
              <w:rPr>
                <w:sz w:val="22"/>
                <w:szCs w:val="22"/>
                <w:lang w:eastAsia="cs-CZ"/>
              </w:rPr>
              <w:t>10 %</w:t>
            </w:r>
          </w:p>
        </w:tc>
      </w:tr>
      <w:tr w:rsidR="00590807" w:rsidRPr="00AB2DF3" w:rsidTr="007B229C">
        <w:trPr>
          <w:trHeight w:val="70"/>
        </w:trPr>
        <w:tc>
          <w:tcPr>
            <w:tcW w:w="675" w:type="dxa"/>
            <w:vMerge w:val="restart"/>
            <w:shd w:val="clear" w:color="auto" w:fill="auto"/>
            <w:vAlign w:val="center"/>
          </w:tcPr>
          <w:p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w:t>
            </w:r>
            <w:r w:rsidRPr="00AB2DF3">
              <w:rPr>
                <w:sz w:val="22"/>
                <w:szCs w:val="22"/>
                <w:lang w:eastAsia="cs-CZ"/>
              </w:rPr>
              <w:lastRenderedPageBreak/>
              <w:t>alebo oznámení</w:t>
            </w:r>
            <w:r>
              <w:rPr>
                <w:sz w:val="22"/>
                <w:szCs w:val="22"/>
                <w:lang w:eastAsia="cs-CZ"/>
              </w:rPr>
              <w:t xml:space="preserve"> o vyhlásení VO/výzve na predkladanie ponúk</w:t>
            </w:r>
          </w:p>
        </w:tc>
        <w:tc>
          <w:tcPr>
            <w:tcW w:w="7087" w:type="dxa"/>
            <w:shd w:val="clear" w:color="auto" w:fill="auto"/>
          </w:tcPr>
          <w:p w:rsidR="00590807" w:rsidRDefault="00590807" w:rsidP="006E2E76">
            <w:pPr>
              <w:jc w:val="both"/>
              <w:rPr>
                <w:sz w:val="22"/>
                <w:szCs w:val="22"/>
                <w:lang w:eastAsia="cs-CZ"/>
              </w:rPr>
            </w:pPr>
            <w:r>
              <w:rPr>
                <w:sz w:val="22"/>
                <w:szCs w:val="22"/>
                <w:lang w:eastAsia="cs-CZ"/>
              </w:rPr>
              <w:lastRenderedPageBreak/>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rsidR="00590807" w:rsidRDefault="00590807" w:rsidP="006E2E76">
            <w:pPr>
              <w:jc w:val="both"/>
              <w:rPr>
                <w:sz w:val="22"/>
                <w:szCs w:val="22"/>
                <w:lang w:eastAsia="cs-CZ"/>
              </w:rPr>
            </w:pPr>
          </w:p>
          <w:p w:rsidR="00590807" w:rsidRDefault="00691B43" w:rsidP="00E37B09">
            <w:pPr>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rsidR="000E7039" w:rsidRDefault="000E7039" w:rsidP="00E37B09">
            <w:pPr>
              <w:jc w:val="both"/>
              <w:rPr>
                <w:sz w:val="22"/>
                <w:szCs w:val="22"/>
                <w:lang w:eastAsia="cs-CZ"/>
              </w:rPr>
            </w:pPr>
          </w:p>
          <w:p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rsidR="009A4802" w:rsidRPr="00AB2DF3" w:rsidRDefault="009A4802" w:rsidP="00E37B09">
            <w:pPr>
              <w:jc w:val="both"/>
              <w:rPr>
                <w:sz w:val="22"/>
                <w:szCs w:val="22"/>
                <w:lang w:eastAsia="cs-CZ"/>
              </w:rPr>
            </w:pPr>
          </w:p>
        </w:tc>
        <w:tc>
          <w:tcPr>
            <w:tcW w:w="2552" w:type="dxa"/>
            <w:shd w:val="clear" w:color="auto" w:fill="auto"/>
          </w:tcPr>
          <w:p w:rsidR="00590807" w:rsidRPr="00AB2DF3" w:rsidRDefault="00590807" w:rsidP="006E2E76">
            <w:pPr>
              <w:jc w:val="both"/>
              <w:rPr>
                <w:sz w:val="22"/>
                <w:szCs w:val="22"/>
                <w:lang w:eastAsia="cs-CZ"/>
              </w:rPr>
            </w:pPr>
            <w:r w:rsidRPr="00AB2DF3">
              <w:rPr>
                <w:sz w:val="22"/>
                <w:szCs w:val="22"/>
                <w:lang w:eastAsia="cs-CZ"/>
              </w:rPr>
              <w:lastRenderedPageBreak/>
              <w:t>25 %</w:t>
            </w:r>
          </w:p>
          <w:p w:rsidR="00590807" w:rsidRPr="00AB2DF3" w:rsidRDefault="00590807" w:rsidP="006E2E76">
            <w:pPr>
              <w:jc w:val="both"/>
              <w:rPr>
                <w:sz w:val="22"/>
                <w:szCs w:val="22"/>
                <w:lang w:eastAsia="cs-CZ"/>
              </w:rPr>
            </w:pPr>
          </w:p>
          <w:p w:rsidR="00590807" w:rsidRPr="00AB2DF3" w:rsidRDefault="00590807" w:rsidP="006E2E76">
            <w:pPr>
              <w:jc w:val="both"/>
              <w:rPr>
                <w:sz w:val="22"/>
                <w:szCs w:val="22"/>
                <w:lang w:eastAsia="cs-CZ"/>
              </w:rPr>
            </w:pPr>
          </w:p>
        </w:tc>
      </w:tr>
      <w:tr w:rsidR="00590807" w:rsidRPr="00AB2DF3" w:rsidTr="00590807">
        <w:trPr>
          <w:trHeight w:val="491"/>
        </w:trPr>
        <w:tc>
          <w:tcPr>
            <w:tcW w:w="675" w:type="dxa"/>
            <w:vMerge/>
            <w:shd w:val="clear" w:color="auto" w:fill="auto"/>
            <w:vAlign w:val="center"/>
          </w:tcPr>
          <w:p w:rsidR="00590807" w:rsidRPr="00AB2DF3" w:rsidRDefault="00590807" w:rsidP="006E2E76">
            <w:pPr>
              <w:jc w:val="center"/>
              <w:rPr>
                <w:sz w:val="22"/>
                <w:szCs w:val="22"/>
                <w:lang w:eastAsia="cs-CZ"/>
              </w:rPr>
            </w:pPr>
          </w:p>
        </w:tc>
        <w:tc>
          <w:tcPr>
            <w:tcW w:w="3720" w:type="dxa"/>
            <w:vMerge/>
            <w:shd w:val="clear" w:color="auto" w:fill="auto"/>
          </w:tcPr>
          <w:p w:rsidR="00590807" w:rsidRDefault="00590807" w:rsidP="006E2E76">
            <w:pPr>
              <w:jc w:val="both"/>
              <w:rPr>
                <w:sz w:val="22"/>
                <w:szCs w:val="22"/>
                <w:lang w:eastAsia="cs-CZ"/>
              </w:rPr>
            </w:pPr>
          </w:p>
        </w:tc>
        <w:tc>
          <w:tcPr>
            <w:tcW w:w="7087" w:type="dxa"/>
            <w:shd w:val="clear" w:color="auto" w:fill="auto"/>
          </w:tcPr>
          <w:p w:rsidR="00590807" w:rsidRDefault="00590807" w:rsidP="006E2E76">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 xml:space="preserve">ožnosti predloženia ekvivalentu (okrem prípadov, ak predmet zákazky </w:t>
            </w:r>
            <w:r>
              <w:rPr>
                <w:sz w:val="22"/>
                <w:szCs w:val="22"/>
                <w:lang w:eastAsia="cs-CZ"/>
              </w:rPr>
              <w:lastRenderedPageBreak/>
              <w:t>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rsidTr="00590807">
        <w:trPr>
          <w:trHeight w:val="491"/>
        </w:trPr>
        <w:tc>
          <w:tcPr>
            <w:tcW w:w="675" w:type="dxa"/>
            <w:vMerge/>
            <w:shd w:val="clear" w:color="auto" w:fill="auto"/>
            <w:vAlign w:val="center"/>
          </w:tcPr>
          <w:p w:rsidR="00590807" w:rsidRPr="00AB2DF3" w:rsidRDefault="00590807" w:rsidP="006E2E76">
            <w:pPr>
              <w:jc w:val="center"/>
              <w:rPr>
                <w:sz w:val="22"/>
                <w:szCs w:val="22"/>
                <w:lang w:eastAsia="cs-CZ"/>
              </w:rPr>
            </w:pPr>
          </w:p>
        </w:tc>
        <w:tc>
          <w:tcPr>
            <w:tcW w:w="3720" w:type="dxa"/>
            <w:vMerge/>
            <w:shd w:val="clear" w:color="auto" w:fill="auto"/>
          </w:tcPr>
          <w:p w:rsidR="00590807" w:rsidRDefault="00590807" w:rsidP="006E2E76">
            <w:pPr>
              <w:jc w:val="both"/>
              <w:rPr>
                <w:sz w:val="22"/>
                <w:szCs w:val="22"/>
                <w:lang w:eastAsia="cs-CZ"/>
              </w:rPr>
            </w:pPr>
          </w:p>
        </w:tc>
        <w:tc>
          <w:tcPr>
            <w:tcW w:w="7087" w:type="dxa"/>
            <w:shd w:val="clear" w:color="auto" w:fill="auto"/>
          </w:tcPr>
          <w:p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rsidR="000E7039" w:rsidRPr="000E7039" w:rsidRDefault="000E7039" w:rsidP="000E7039">
            <w:pPr>
              <w:jc w:val="both"/>
              <w:rPr>
                <w:sz w:val="22"/>
                <w:szCs w:val="22"/>
                <w:lang w:eastAsia="cs-CZ"/>
              </w:rPr>
            </w:pPr>
          </w:p>
          <w:p w:rsidR="002C61AF" w:rsidRDefault="000E7039" w:rsidP="000E7039">
            <w:pPr>
              <w:jc w:val="both"/>
              <w:rPr>
                <w:sz w:val="22"/>
                <w:szCs w:val="22"/>
                <w:lang w:eastAsia="cs-CZ"/>
              </w:rPr>
            </w:pPr>
            <w:r w:rsidRPr="000E7039">
              <w:rPr>
                <w:sz w:val="22"/>
                <w:szCs w:val="22"/>
                <w:lang w:eastAsia="cs-CZ"/>
              </w:rPr>
              <w:t>Vyšší počet predložených ponúk sa posudzuje individuálne</w:t>
            </w:r>
            <w:del w:id="14" w:author="Autor">
              <w:r w:rsidRPr="000E7039" w:rsidDel="00E22BBF">
                <w:rPr>
                  <w:sz w:val="22"/>
                  <w:szCs w:val="22"/>
                  <w:lang w:eastAsia="cs-CZ"/>
                </w:rPr>
                <w:delText xml:space="preserve"> s ohľadom na predmet zákazky</w:delText>
              </w:r>
              <w:r w:rsidR="00691B43" w:rsidDel="00E22BBF">
                <w:rPr>
                  <w:sz w:val="22"/>
                  <w:szCs w:val="22"/>
                  <w:lang w:eastAsia="cs-CZ"/>
                </w:rPr>
                <w:delText xml:space="preserve"> </w:delText>
              </w:r>
              <w:r w:rsidR="00691B43" w:rsidRPr="00691B43" w:rsidDel="00E22BBF">
                <w:rPr>
                  <w:sz w:val="22"/>
                  <w:szCs w:val="22"/>
                  <w:lang w:eastAsia="cs-CZ"/>
                </w:rPr>
                <w:delText xml:space="preserve">a v prípade reverznej súťaže </w:delText>
              </w:r>
              <w:r w:rsidR="0039710F" w:rsidDel="00E22BBF">
                <w:rPr>
                  <w:sz w:val="22"/>
                  <w:szCs w:val="22"/>
                  <w:lang w:eastAsia="cs-CZ"/>
                </w:rPr>
                <w:delText xml:space="preserve">a zákaziek zadávaných s využitím elektronického trhoviska </w:delText>
              </w:r>
              <w:r w:rsidR="00691B43" w:rsidRPr="00691B43" w:rsidDel="00E22BBF">
                <w:rPr>
                  <w:sz w:val="22"/>
                  <w:szCs w:val="22"/>
                  <w:lang w:eastAsia="cs-CZ"/>
                </w:rPr>
                <w:delText>sa berie do úvahy celkový počet predložených ponúk</w:delText>
              </w:r>
            </w:del>
            <w:r w:rsidR="00691B43" w:rsidRPr="00691B43">
              <w:rPr>
                <w:sz w:val="22"/>
                <w:szCs w:val="22"/>
                <w:lang w:eastAsia="cs-CZ"/>
              </w:rPr>
              <w:t>.</w:t>
            </w:r>
          </w:p>
          <w:p w:rsidR="009A4802" w:rsidRDefault="009A4802" w:rsidP="000E7039">
            <w:pPr>
              <w:jc w:val="both"/>
              <w:rPr>
                <w:sz w:val="22"/>
                <w:szCs w:val="22"/>
                <w:lang w:eastAsia="cs-CZ"/>
              </w:rPr>
            </w:pPr>
          </w:p>
          <w:p w:rsidR="00590807" w:rsidRPr="00AB2DF3" w:rsidRDefault="00590807" w:rsidP="000E7039">
            <w:pPr>
              <w:jc w:val="both"/>
              <w:rPr>
                <w:sz w:val="22"/>
                <w:szCs w:val="22"/>
                <w:lang w:eastAsia="cs-CZ"/>
              </w:rPr>
            </w:pPr>
          </w:p>
        </w:tc>
        <w:tc>
          <w:tcPr>
            <w:tcW w:w="2552" w:type="dxa"/>
            <w:shd w:val="clear" w:color="auto" w:fill="auto"/>
          </w:tcPr>
          <w:p w:rsidR="00590807" w:rsidRPr="00AB2DF3" w:rsidRDefault="00590807" w:rsidP="006E2E76">
            <w:pPr>
              <w:jc w:val="both"/>
              <w:rPr>
                <w:sz w:val="22"/>
                <w:szCs w:val="22"/>
                <w:lang w:eastAsia="cs-CZ"/>
              </w:rPr>
            </w:pPr>
            <w:r>
              <w:rPr>
                <w:sz w:val="22"/>
                <w:szCs w:val="22"/>
                <w:lang w:eastAsia="cs-CZ"/>
              </w:rPr>
              <w:t>5 %</w:t>
            </w:r>
          </w:p>
        </w:tc>
      </w:tr>
      <w:tr w:rsidR="006E2E76" w:rsidRPr="00AB2DF3" w:rsidTr="007B229C">
        <w:tc>
          <w:tcPr>
            <w:tcW w:w="675" w:type="dxa"/>
            <w:tcBorders>
              <w:bottom w:val="single" w:sz="4" w:space="0" w:color="auto"/>
            </w:tcBorders>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10 %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BC2EB8" w:rsidRPr="00AB2DF3" w:rsidTr="005D56EB">
        <w:tc>
          <w:tcPr>
            <w:tcW w:w="675" w:type="dxa"/>
            <w:tcBorders>
              <w:bottom w:val="single" w:sz="4" w:space="0" w:color="auto"/>
            </w:tcBorders>
            <w:shd w:val="clear" w:color="auto" w:fill="auto"/>
            <w:vAlign w:val="center"/>
          </w:tcPr>
          <w:p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rsidR="00BC2EB8" w:rsidRPr="00BC2EB8" w:rsidRDefault="00BC2EB8" w:rsidP="006E2E76">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rsidR="00DB51F0" w:rsidRPr="00BC2EB8" w:rsidRDefault="00BC2EB8" w:rsidP="006E2E76">
            <w:pPr>
              <w:jc w:val="both"/>
              <w:rPr>
                <w:sz w:val="22"/>
                <w:szCs w:val="22"/>
                <w:lang w:eastAsia="cs-CZ"/>
              </w:rPr>
            </w:pPr>
            <w:r>
              <w:rPr>
                <w:sz w:val="22"/>
                <w:szCs w:val="22"/>
                <w:lang w:eastAsia="cs-CZ"/>
              </w:rPr>
              <w:t xml:space="preserve">Podmienky súťaže </w:t>
            </w:r>
            <w:r w:rsidR="00DB51F0">
              <w:rPr>
                <w:sz w:val="22"/>
                <w:szCs w:val="22"/>
                <w:lang w:eastAsia="cs-CZ"/>
              </w:rPr>
              <w:t>obmedzujú možnosť využiť subdodávateľa, ktorý by 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rsidR="00BC2EB8" w:rsidRPr="00BC2EB8" w:rsidRDefault="00BC2EB8" w:rsidP="006E2E76">
            <w:pPr>
              <w:jc w:val="both"/>
              <w:rPr>
                <w:sz w:val="22"/>
                <w:szCs w:val="22"/>
                <w:lang w:eastAsia="cs-CZ"/>
              </w:rPr>
            </w:pPr>
            <w:r>
              <w:rPr>
                <w:sz w:val="22"/>
                <w:szCs w:val="22"/>
                <w:lang w:eastAsia="cs-CZ"/>
              </w:rPr>
              <w:t>5 %</w:t>
            </w:r>
          </w:p>
        </w:tc>
      </w:tr>
      <w:tr w:rsidR="006E2E76" w:rsidRPr="00AB2DF3" w:rsidTr="007B229C">
        <w:tc>
          <w:tcPr>
            <w:tcW w:w="675" w:type="dxa"/>
            <w:tcBorders>
              <w:bottom w:val="single" w:sz="4" w:space="0" w:color="auto"/>
            </w:tcBorders>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5 %</w:t>
            </w:r>
          </w:p>
          <w:p w:rsidR="006E2E76" w:rsidRPr="00AB2DF3" w:rsidRDefault="006E2E76" w:rsidP="006E2E76">
            <w:pPr>
              <w:jc w:val="both"/>
              <w:rPr>
                <w:sz w:val="22"/>
                <w:szCs w:val="22"/>
                <w:lang w:eastAsia="cs-CZ"/>
              </w:rPr>
            </w:pPr>
          </w:p>
        </w:tc>
      </w:tr>
      <w:tr w:rsidR="00E5186C" w:rsidRPr="00AB2DF3" w:rsidTr="00E5186C">
        <w:trPr>
          <w:trHeight w:val="1369"/>
        </w:trPr>
        <w:tc>
          <w:tcPr>
            <w:tcW w:w="675" w:type="dxa"/>
            <w:vMerge w:val="restart"/>
            <w:shd w:val="clear" w:color="auto" w:fill="auto"/>
          </w:tcPr>
          <w:p w:rsidR="00426F7A" w:rsidRDefault="00426F7A" w:rsidP="006E2E76">
            <w:pPr>
              <w:jc w:val="center"/>
              <w:rPr>
                <w:sz w:val="22"/>
                <w:szCs w:val="22"/>
              </w:rPr>
            </w:pPr>
          </w:p>
          <w:p w:rsidR="00426F7A" w:rsidRDefault="00426F7A" w:rsidP="006E2E76">
            <w:pPr>
              <w:jc w:val="center"/>
              <w:rPr>
                <w:sz w:val="22"/>
                <w:szCs w:val="22"/>
              </w:rPr>
            </w:pPr>
          </w:p>
          <w:p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rsidR="00E5186C" w:rsidRPr="00AB2DF3" w:rsidRDefault="00E5186C" w:rsidP="006E2E76">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rsidR="00E5186C" w:rsidRPr="00AB2DF3" w:rsidRDefault="00E5186C" w:rsidP="00E5186C">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E5186C" w:rsidRPr="00AB2DF3" w:rsidTr="00E5186C">
        <w:trPr>
          <w:trHeight w:val="2748"/>
        </w:trPr>
        <w:tc>
          <w:tcPr>
            <w:tcW w:w="675" w:type="dxa"/>
            <w:vMerge/>
            <w:shd w:val="clear" w:color="auto" w:fill="auto"/>
          </w:tcPr>
          <w:p w:rsidR="00E5186C" w:rsidRPr="002550C0" w:rsidRDefault="00E5186C" w:rsidP="006E2E76">
            <w:pPr>
              <w:jc w:val="center"/>
              <w:rPr>
                <w:sz w:val="22"/>
                <w:szCs w:val="22"/>
              </w:rPr>
            </w:pPr>
          </w:p>
        </w:tc>
        <w:tc>
          <w:tcPr>
            <w:tcW w:w="3720" w:type="dxa"/>
            <w:vMerge/>
            <w:shd w:val="clear" w:color="auto" w:fill="auto"/>
          </w:tcPr>
          <w:p w:rsidR="00E5186C" w:rsidRPr="002550C0" w:rsidRDefault="00E5186C" w:rsidP="006E2E76">
            <w:pPr>
              <w:jc w:val="both"/>
              <w:rPr>
                <w:sz w:val="22"/>
                <w:szCs w:val="22"/>
              </w:rPr>
            </w:pPr>
          </w:p>
        </w:tc>
        <w:tc>
          <w:tcPr>
            <w:tcW w:w="7087" w:type="dxa"/>
            <w:shd w:val="clear" w:color="auto" w:fill="auto"/>
          </w:tcPr>
          <w:p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rsidR="00E5186C" w:rsidRDefault="00E5186C" w:rsidP="00E5186C">
            <w:pPr>
              <w:jc w:val="both"/>
              <w:rPr>
                <w:sz w:val="22"/>
                <w:szCs w:val="22"/>
              </w:rPr>
            </w:pPr>
          </w:p>
          <w:p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rsidR="00E5186C" w:rsidRPr="002550C0" w:rsidRDefault="00E5186C" w:rsidP="00E5186C">
            <w:pPr>
              <w:jc w:val="both"/>
              <w:rPr>
                <w:sz w:val="22"/>
                <w:szCs w:val="22"/>
              </w:rPr>
            </w:pPr>
            <w:r>
              <w:rPr>
                <w:sz w:val="22"/>
                <w:szCs w:val="22"/>
              </w:rPr>
              <w:t>5</w:t>
            </w:r>
            <w:r w:rsidRPr="00E5186C">
              <w:rPr>
                <w:sz w:val="22"/>
                <w:szCs w:val="22"/>
              </w:rPr>
              <w:t xml:space="preserve"> % </w:t>
            </w:r>
          </w:p>
        </w:tc>
      </w:tr>
      <w:tr w:rsidR="00D74D89" w:rsidRPr="00AB2DF3" w:rsidTr="002432A2">
        <w:trPr>
          <w:trHeight w:val="6830"/>
        </w:trPr>
        <w:tc>
          <w:tcPr>
            <w:tcW w:w="675" w:type="dxa"/>
            <w:shd w:val="clear" w:color="auto" w:fill="auto"/>
          </w:tcPr>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Pr="00AB2DF3" w:rsidRDefault="00D74D89" w:rsidP="006E2E76">
            <w:pPr>
              <w:jc w:val="center"/>
              <w:rPr>
                <w:sz w:val="22"/>
                <w:szCs w:val="22"/>
                <w:lang w:eastAsia="cs-CZ"/>
              </w:rPr>
            </w:pPr>
            <w:r w:rsidRPr="002550C0">
              <w:rPr>
                <w:sz w:val="22"/>
                <w:szCs w:val="22"/>
              </w:rPr>
              <w:t>1</w:t>
            </w:r>
            <w:r>
              <w:rPr>
                <w:sz w:val="22"/>
                <w:szCs w:val="22"/>
              </w:rPr>
              <w:t>7</w:t>
            </w:r>
          </w:p>
        </w:tc>
        <w:tc>
          <w:tcPr>
            <w:tcW w:w="3720" w:type="dxa"/>
            <w:shd w:val="clear" w:color="auto" w:fill="auto"/>
          </w:tcPr>
          <w:p w:rsidR="00D74D89" w:rsidRPr="00AB2DF3" w:rsidRDefault="00D74D89" w:rsidP="006E2E76">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 </w:t>
            </w:r>
            <w:ins w:id="15" w:author="Autor">
              <w:r>
                <w:rPr>
                  <w:sz w:val="22"/>
                  <w:szCs w:val="22"/>
                </w:rPr>
                <w:t xml:space="preserve">do 50 000 eur </w:t>
              </w:r>
            </w:ins>
            <w:r w:rsidRPr="002550C0">
              <w:rPr>
                <w:sz w:val="22"/>
                <w:szCs w:val="22"/>
              </w:rPr>
              <w:t xml:space="preserve">alebo zákazky </w:t>
            </w:r>
            <w:ins w:id="16" w:author="Autor">
              <w:r>
                <w:rPr>
                  <w:sz w:val="22"/>
                  <w:szCs w:val="22"/>
                </w:rPr>
                <w:t xml:space="preserve">do 100 000 eur </w:t>
              </w:r>
            </w:ins>
            <w:r w:rsidRPr="002550C0">
              <w:rPr>
                <w:sz w:val="22"/>
                <w:szCs w:val="22"/>
              </w:rPr>
              <w:t>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p>
        </w:tc>
        <w:tc>
          <w:tcPr>
            <w:tcW w:w="7087" w:type="dxa"/>
            <w:shd w:val="clear" w:color="auto" w:fill="auto"/>
          </w:tcPr>
          <w:p w:rsidR="00D74D89" w:rsidRPr="002550C0" w:rsidRDefault="00D74D89" w:rsidP="006E2E76">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minimálne trom vybraným záujemcom v prípade zákaziek s nízkou hodnotou</w:t>
            </w:r>
            <w:r>
              <w:rPr>
                <w:sz w:val="22"/>
                <w:szCs w:val="22"/>
              </w:rPr>
              <w:t xml:space="preserve"> do </w:t>
            </w:r>
            <w:ins w:id="17" w:author="Autor">
              <w:r w:rsidR="0077158C">
                <w:rPr>
                  <w:sz w:val="22"/>
                  <w:szCs w:val="22"/>
                </w:rPr>
                <w:t>5</w:t>
              </w:r>
            </w:ins>
            <w:del w:id="18" w:author="Autor">
              <w:r w:rsidDel="0077158C">
                <w:rPr>
                  <w:sz w:val="22"/>
                  <w:szCs w:val="22"/>
                </w:rPr>
                <w:delText>3</w:delText>
              </w:r>
            </w:del>
            <w:r>
              <w:rPr>
                <w:sz w:val="22"/>
                <w:szCs w:val="22"/>
              </w:rPr>
              <w:t>0 000 eur,</w:t>
            </w:r>
            <w:r w:rsidRPr="009509F4">
              <w:rPr>
                <w:sz w:val="22"/>
                <w:szCs w:val="22"/>
              </w:rPr>
              <w:t xml:space="preserve"> resp. neidentifikoval minimálne troch potenciálnych dodávateľov (napr. cez webové rozhranie)</w:t>
            </w:r>
            <w:r>
              <w:rPr>
                <w:sz w:val="22"/>
                <w:szCs w:val="22"/>
              </w:rPr>
              <w:t>.</w:t>
            </w:r>
          </w:p>
          <w:p w:rsidR="00D74D89" w:rsidRPr="002550C0" w:rsidRDefault="00D74D89" w:rsidP="006E2E76">
            <w:pPr>
              <w:jc w:val="both"/>
              <w:rPr>
                <w:sz w:val="22"/>
                <w:szCs w:val="22"/>
              </w:rPr>
            </w:pPr>
          </w:p>
          <w:p w:rsidR="00D74D89" w:rsidRDefault="00D74D89" w:rsidP="006E2E76">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rsidR="00D74D89" w:rsidRDefault="00D74D89" w:rsidP="006E2E76">
            <w:pPr>
              <w:jc w:val="both"/>
              <w:rPr>
                <w:sz w:val="22"/>
                <w:szCs w:val="22"/>
                <w:lang w:eastAsia="cs-CZ"/>
              </w:rPr>
            </w:pPr>
          </w:p>
          <w:p w:rsidR="00D74D89" w:rsidRPr="00AB2DF3" w:rsidRDefault="00D74D89" w:rsidP="006E2E76">
            <w:pPr>
              <w:jc w:val="both"/>
              <w:rPr>
                <w:sz w:val="22"/>
                <w:szCs w:val="22"/>
                <w:lang w:eastAsia="cs-CZ"/>
              </w:rPr>
            </w:pPr>
            <w:r>
              <w:rPr>
                <w:sz w:val="22"/>
                <w:szCs w:val="22"/>
                <w:lang w:eastAsia="cs-CZ"/>
              </w:rPr>
              <w:t xml:space="preserve">Tento typ porušenia sa aplikuje aj v prípade, že v rámci prieskumu trhu pri zákazke s nízkou hodnotou do </w:t>
            </w:r>
            <w:ins w:id="19" w:author="Autor">
              <w:r w:rsidR="0077158C">
                <w:rPr>
                  <w:sz w:val="22"/>
                  <w:szCs w:val="22"/>
                  <w:lang w:eastAsia="cs-CZ"/>
                </w:rPr>
                <w:t>5</w:t>
              </w:r>
            </w:ins>
            <w:del w:id="20" w:author="Autor">
              <w:r w:rsidDel="0077158C">
                <w:rPr>
                  <w:sz w:val="22"/>
                  <w:szCs w:val="22"/>
                  <w:lang w:eastAsia="cs-CZ"/>
                </w:rPr>
                <w:delText>3</w:delText>
              </w:r>
            </w:del>
            <w:r>
              <w:rPr>
                <w:sz w:val="22"/>
                <w:szCs w:val="22"/>
                <w:lang w:eastAsia="cs-CZ"/>
              </w:rPr>
              <w:t xml:space="preserve">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rsidR="00D74D89" w:rsidRPr="00AB2DF3" w:rsidRDefault="00D74D89" w:rsidP="006E2E76">
            <w:pPr>
              <w:jc w:val="both"/>
              <w:rPr>
                <w:sz w:val="22"/>
                <w:szCs w:val="22"/>
                <w:lang w:eastAsia="cs-CZ"/>
              </w:rPr>
            </w:pPr>
          </w:p>
          <w:p w:rsidR="00D74D89" w:rsidRDefault="00D74D89" w:rsidP="006E2E76">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rsidR="00D74D89" w:rsidRDefault="00D74D89" w:rsidP="006E2E76">
            <w:pPr>
              <w:jc w:val="both"/>
              <w:rPr>
                <w:sz w:val="22"/>
                <w:szCs w:val="22"/>
                <w:lang w:eastAsia="cs-CZ"/>
              </w:rPr>
            </w:pPr>
          </w:p>
          <w:p w:rsidR="00D74D89" w:rsidRPr="002550C0" w:rsidDel="00D74D89" w:rsidRDefault="00D74D89" w:rsidP="00F22C3F">
            <w:pPr>
              <w:jc w:val="both"/>
              <w:rPr>
                <w:del w:id="21" w:author="Autor"/>
                <w:sz w:val="22"/>
                <w:szCs w:val="22"/>
              </w:rPr>
            </w:pPr>
            <w:del w:id="22" w:author="Autor">
              <w:r w:rsidRPr="002550C0" w:rsidDel="00D74D89">
                <w:rPr>
                  <w:sz w:val="22"/>
                  <w:szCs w:val="22"/>
                </w:rPr>
                <w:delText>Prijímateľ (verejný obstarávateľ) nezaslal v súlad</w:delText>
              </w:r>
              <w:r w:rsidDel="00D74D89">
                <w:rPr>
                  <w:sz w:val="22"/>
                  <w:szCs w:val="22"/>
                </w:rPr>
                <w:delText>e s kapitolou</w:delText>
              </w:r>
              <w:r w:rsidRPr="002550C0" w:rsidDel="00D74D89">
                <w:rPr>
                  <w:sz w:val="22"/>
                  <w:szCs w:val="22"/>
                </w:rPr>
                <w:delText xml:space="preserve"> 3.3.7.2.5.1 Systému riadenia EŠIF a Metodickým pokynom CKO č. 14 výzvu na predkladanie ponúk minimálne trom vybraným záujemcom v prípade zákaziek s nízkou hodnotou</w:delText>
              </w:r>
              <w:r w:rsidDel="00D74D89">
                <w:rPr>
                  <w:sz w:val="22"/>
                  <w:szCs w:val="22"/>
                </w:rPr>
                <w:delText xml:space="preserve"> nad 30 000 eur</w:delText>
              </w:r>
              <w:r w:rsidRPr="002550C0" w:rsidDel="00D74D89">
                <w:rPr>
                  <w:sz w:val="22"/>
                  <w:szCs w:val="22"/>
                </w:rPr>
                <w:delText>.</w:delText>
              </w:r>
            </w:del>
          </w:p>
          <w:p w:rsidR="00D74D89" w:rsidRPr="002550C0" w:rsidDel="00D74D89" w:rsidRDefault="00D74D89" w:rsidP="00F22C3F">
            <w:pPr>
              <w:jc w:val="both"/>
              <w:rPr>
                <w:del w:id="23" w:author="Autor"/>
                <w:sz w:val="22"/>
                <w:szCs w:val="22"/>
              </w:rPr>
            </w:pPr>
          </w:p>
          <w:p w:rsidR="00D74D89" w:rsidDel="00D74D89" w:rsidRDefault="00D74D89" w:rsidP="00F22C3F">
            <w:pPr>
              <w:jc w:val="both"/>
              <w:rPr>
                <w:del w:id="24" w:author="Autor"/>
                <w:sz w:val="22"/>
                <w:szCs w:val="22"/>
                <w:lang w:eastAsia="cs-CZ"/>
              </w:rPr>
            </w:pPr>
            <w:del w:id="25" w:author="Autor">
              <w:r w:rsidRPr="00AB2DF3" w:rsidDel="00D74D89">
                <w:rPr>
                  <w:sz w:val="22"/>
                  <w:szCs w:val="22"/>
                  <w:lang w:eastAsia="cs-CZ"/>
                </w:rPr>
                <w:delText>Prijímateľ - osoba, ktorej verejný obstarávateľ poskytne 50% a menej finančných prostriedkov na dodanie tovaru, uskutočnenie stavebných prác a poskytnutie služieb z NFP nezaslal výzvu na predkladanie ponúk minimálne trom vybraným potenciálnym dodávateľom</w:delText>
              </w:r>
              <w:r w:rsidDel="00D74D89">
                <w:rPr>
                  <w:sz w:val="22"/>
                  <w:szCs w:val="22"/>
                  <w:lang w:eastAsia="cs-CZ"/>
                </w:rPr>
                <w:delText xml:space="preserve"> v prípade zákaziek nad 100 000 eur</w:delText>
              </w:r>
              <w:r w:rsidRPr="00AB2DF3" w:rsidDel="00D74D89">
                <w:rPr>
                  <w:sz w:val="22"/>
                  <w:szCs w:val="22"/>
                  <w:lang w:eastAsia="cs-CZ"/>
                </w:rPr>
                <w:delText>.</w:delText>
              </w:r>
            </w:del>
          </w:p>
          <w:p w:rsidR="00D74D89" w:rsidRPr="00AB2DF3" w:rsidDel="00D74D89" w:rsidRDefault="00D74D89" w:rsidP="00F22C3F">
            <w:pPr>
              <w:jc w:val="both"/>
              <w:rPr>
                <w:del w:id="26" w:author="Autor"/>
                <w:sz w:val="22"/>
                <w:szCs w:val="22"/>
                <w:lang w:eastAsia="cs-CZ"/>
              </w:rPr>
            </w:pPr>
          </w:p>
          <w:p w:rsidR="00D74D89" w:rsidRPr="00AB2DF3" w:rsidRDefault="00D74D89" w:rsidP="006E2E76">
            <w:pPr>
              <w:jc w:val="both"/>
              <w:rPr>
                <w:sz w:val="22"/>
                <w:szCs w:val="22"/>
                <w:lang w:eastAsia="cs-CZ"/>
              </w:rPr>
            </w:pPr>
            <w:del w:id="27" w:author="Autor">
              <w:r w:rsidRPr="00AB2DF3" w:rsidDel="00D74D89">
                <w:rPr>
                  <w:sz w:val="22"/>
                  <w:szCs w:val="22"/>
                  <w:lang w:eastAsia="cs-CZ"/>
                </w:rPr>
                <w:delTex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delText>
              </w:r>
              <w:r w:rsidDel="00D74D89">
                <w:rPr>
                  <w:sz w:val="22"/>
                  <w:szCs w:val="22"/>
                  <w:lang w:eastAsia="cs-CZ"/>
                </w:rPr>
                <w:delText>.</w:delText>
              </w:r>
            </w:del>
          </w:p>
        </w:tc>
        <w:tc>
          <w:tcPr>
            <w:tcW w:w="2552" w:type="dxa"/>
            <w:shd w:val="clear" w:color="auto" w:fill="auto"/>
          </w:tcPr>
          <w:p w:rsidR="00D74D89" w:rsidRPr="00AB2DF3" w:rsidRDefault="00D74D89" w:rsidP="006E2E76">
            <w:pPr>
              <w:jc w:val="both"/>
              <w:rPr>
                <w:sz w:val="22"/>
                <w:szCs w:val="22"/>
                <w:lang w:eastAsia="cs-CZ"/>
              </w:rPr>
            </w:pPr>
            <w:r>
              <w:rPr>
                <w:sz w:val="22"/>
                <w:szCs w:val="22"/>
                <w:lang w:eastAsia="cs-CZ"/>
              </w:rPr>
              <w:t>25</w:t>
            </w:r>
            <w:r w:rsidRPr="00AB2DF3">
              <w:rPr>
                <w:sz w:val="22"/>
                <w:szCs w:val="22"/>
                <w:lang w:eastAsia="cs-CZ"/>
              </w:rPr>
              <w:t xml:space="preserve"> %</w:t>
            </w:r>
          </w:p>
          <w:p w:rsidR="00D74D89" w:rsidRPr="00AB2DF3" w:rsidRDefault="00D74D89" w:rsidP="006E2E76">
            <w:pPr>
              <w:jc w:val="both"/>
              <w:rPr>
                <w:sz w:val="22"/>
                <w:szCs w:val="22"/>
                <w:lang w:eastAsia="cs-CZ"/>
              </w:rPr>
            </w:pPr>
          </w:p>
          <w:p w:rsidR="00D74D89" w:rsidRDefault="00D74D89" w:rsidP="006E2E76">
            <w:pPr>
              <w:jc w:val="both"/>
              <w:rPr>
                <w:sz w:val="22"/>
                <w:szCs w:val="22"/>
                <w:lang w:eastAsia="cs-CZ"/>
              </w:rPr>
            </w:pPr>
            <w:del w:id="28" w:author="Autor">
              <w:r w:rsidDel="00D74D89">
                <w:rPr>
                  <w:sz w:val="22"/>
                  <w:szCs w:val="22"/>
                  <w:lang w:eastAsia="cs-CZ"/>
                </w:rPr>
                <w:delText>10 %</w:delText>
              </w:r>
            </w:del>
          </w:p>
          <w:p w:rsidR="00D74D89" w:rsidRPr="00AB2DF3" w:rsidRDefault="00D74D89" w:rsidP="006E2E76">
            <w:pPr>
              <w:jc w:val="both"/>
              <w:rPr>
                <w:sz w:val="22"/>
                <w:szCs w:val="22"/>
                <w:lang w:eastAsia="cs-CZ"/>
              </w:rPr>
            </w:pPr>
          </w:p>
        </w:tc>
      </w:tr>
      <w:tr w:rsidR="006E2E76" w:rsidRPr="00AB2DF3" w:rsidTr="00A91AEF">
        <w:tc>
          <w:tcPr>
            <w:tcW w:w="14034" w:type="dxa"/>
            <w:gridSpan w:val="4"/>
            <w:shd w:val="clear" w:color="auto" w:fill="BFBFBF" w:themeFill="background1" w:themeFillShade="BF"/>
            <w:vAlign w:val="center"/>
          </w:tcPr>
          <w:p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rsidR="00224E03" w:rsidRDefault="00224E03" w:rsidP="007A0CD3">
            <w:pPr>
              <w:jc w:val="both"/>
              <w:rPr>
                <w:sz w:val="22"/>
                <w:szCs w:val="22"/>
                <w:lang w:eastAsia="cs-CZ"/>
              </w:rPr>
            </w:pPr>
          </w:p>
          <w:p w:rsidR="00224E03" w:rsidRDefault="007A0CD3" w:rsidP="007A0CD3">
            <w:pPr>
              <w:jc w:val="both"/>
              <w:rPr>
                <w:sz w:val="22"/>
                <w:szCs w:val="22"/>
                <w:lang w:eastAsia="cs-CZ"/>
              </w:rPr>
            </w:pPr>
            <w:r>
              <w:rPr>
                <w:sz w:val="22"/>
                <w:szCs w:val="22"/>
                <w:lang w:eastAsia="cs-CZ"/>
              </w:rPr>
              <w:t xml:space="preserve">alebo </w:t>
            </w:r>
          </w:p>
          <w:p w:rsidR="00224E03" w:rsidRDefault="00224E03" w:rsidP="007A0CD3">
            <w:pPr>
              <w:jc w:val="both"/>
              <w:rPr>
                <w:sz w:val="22"/>
                <w:szCs w:val="22"/>
                <w:lang w:eastAsia="cs-CZ"/>
              </w:rPr>
            </w:pPr>
          </w:p>
          <w:p w:rsidR="006E2E76" w:rsidRPr="00AB2DF3" w:rsidRDefault="00224E03" w:rsidP="00224E03">
            <w:pPr>
              <w:jc w:val="both"/>
              <w:rPr>
                <w:sz w:val="22"/>
                <w:szCs w:val="22"/>
                <w:lang w:eastAsia="cs-CZ"/>
              </w:rPr>
            </w:pPr>
            <w:r w:rsidRPr="00224E03">
              <w:rPr>
                <w:sz w:val="22"/>
                <w:szCs w:val="22"/>
                <w:lang w:eastAsia="cs-CZ"/>
              </w:rPr>
              <w:lastRenderedPageBreak/>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rsidR="00224E03" w:rsidRDefault="00224E03" w:rsidP="00F930D1">
            <w:pPr>
              <w:jc w:val="both"/>
              <w:rPr>
                <w:sz w:val="22"/>
                <w:szCs w:val="22"/>
                <w:lang w:eastAsia="cs-CZ"/>
              </w:rPr>
            </w:pPr>
          </w:p>
          <w:p w:rsidR="006E2E76" w:rsidRPr="00AB2DF3" w:rsidRDefault="00224E03" w:rsidP="00D41BDF">
            <w:pPr>
              <w:jc w:val="both"/>
              <w:rPr>
                <w:sz w:val="22"/>
                <w:szCs w:val="22"/>
                <w:lang w:eastAsia="cs-CZ"/>
              </w:rPr>
            </w:pPr>
            <w:r w:rsidRPr="00224E03">
              <w:rPr>
                <w:sz w:val="22"/>
                <w:szCs w:val="22"/>
                <w:lang w:eastAsia="cs-CZ"/>
              </w:rPr>
              <w:lastRenderedPageBreak/>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lastRenderedPageBreak/>
              <w:t>25 %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F930D1" w:rsidRPr="00AB2DF3" w:rsidTr="00F930D1">
        <w:trPr>
          <w:trHeight w:val="1520"/>
        </w:trPr>
        <w:tc>
          <w:tcPr>
            <w:tcW w:w="675" w:type="dxa"/>
            <w:vMerge w:val="restart"/>
            <w:shd w:val="clear" w:color="auto" w:fill="auto"/>
            <w:vAlign w:val="center"/>
          </w:tcPr>
          <w:p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rsidR="00F930D1" w:rsidRDefault="00F930D1" w:rsidP="00F930D1">
            <w:pPr>
              <w:jc w:val="both"/>
              <w:rPr>
                <w:sz w:val="22"/>
                <w:szCs w:val="22"/>
                <w:lang w:eastAsia="cs-CZ"/>
              </w:rPr>
            </w:pPr>
          </w:p>
          <w:p w:rsidR="00F930D1" w:rsidRDefault="00F930D1" w:rsidP="00F930D1">
            <w:pPr>
              <w:jc w:val="both"/>
              <w:rPr>
                <w:sz w:val="22"/>
                <w:szCs w:val="22"/>
                <w:lang w:eastAsia="cs-CZ"/>
              </w:rPr>
            </w:pPr>
            <w:r>
              <w:rPr>
                <w:sz w:val="22"/>
                <w:szCs w:val="22"/>
                <w:lang w:eastAsia="cs-CZ"/>
              </w:rPr>
              <w:t xml:space="preserve">alebo </w:t>
            </w:r>
          </w:p>
          <w:p w:rsidR="00F930D1" w:rsidRDefault="00F930D1" w:rsidP="00F930D1">
            <w:pPr>
              <w:jc w:val="both"/>
              <w:rPr>
                <w:sz w:val="22"/>
                <w:szCs w:val="22"/>
                <w:lang w:eastAsia="cs-CZ"/>
              </w:rPr>
            </w:pPr>
          </w:p>
          <w:p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rsidR="00D41BDF" w:rsidRDefault="00D41BDF" w:rsidP="00D41BDF">
            <w:pPr>
              <w:jc w:val="both"/>
              <w:rPr>
                <w:sz w:val="22"/>
                <w:szCs w:val="22"/>
                <w:lang w:eastAsia="cs-CZ"/>
              </w:rPr>
            </w:pPr>
          </w:p>
          <w:p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rsidR="004F59A1" w:rsidRDefault="004F59A1" w:rsidP="00D41BDF">
            <w:pPr>
              <w:jc w:val="both"/>
              <w:rPr>
                <w:sz w:val="22"/>
                <w:szCs w:val="22"/>
                <w:lang w:eastAsia="cs-CZ"/>
              </w:rPr>
            </w:pPr>
          </w:p>
          <w:p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rsidR="00F930D1" w:rsidRPr="00AB2DF3" w:rsidRDefault="00F930D1" w:rsidP="004F59A1">
            <w:pPr>
              <w:jc w:val="both"/>
              <w:rPr>
                <w:sz w:val="22"/>
                <w:szCs w:val="22"/>
                <w:lang w:eastAsia="cs-CZ"/>
              </w:rPr>
            </w:pPr>
          </w:p>
        </w:tc>
        <w:tc>
          <w:tcPr>
            <w:tcW w:w="2552" w:type="dxa"/>
            <w:shd w:val="clear" w:color="auto" w:fill="auto"/>
          </w:tcPr>
          <w:p w:rsidR="00F930D1" w:rsidRPr="00AB2DF3" w:rsidRDefault="00F930D1" w:rsidP="006E2E76">
            <w:pPr>
              <w:jc w:val="both"/>
              <w:rPr>
                <w:sz w:val="22"/>
                <w:szCs w:val="22"/>
                <w:lang w:eastAsia="cs-CZ"/>
              </w:rPr>
            </w:pPr>
            <w:r w:rsidRPr="00AB2DF3">
              <w:rPr>
                <w:sz w:val="22"/>
                <w:szCs w:val="22"/>
                <w:lang w:eastAsia="cs-CZ"/>
              </w:rPr>
              <w:t>25 %</w:t>
            </w:r>
          </w:p>
          <w:p w:rsidR="00F930D1" w:rsidRPr="00AB2DF3" w:rsidRDefault="00F930D1" w:rsidP="006E2E76">
            <w:pPr>
              <w:jc w:val="both"/>
              <w:rPr>
                <w:sz w:val="22"/>
                <w:szCs w:val="22"/>
                <w:lang w:eastAsia="cs-CZ"/>
              </w:rPr>
            </w:pPr>
          </w:p>
          <w:p w:rsidR="00F930D1" w:rsidRPr="00AB2DF3" w:rsidRDefault="00F930D1" w:rsidP="006E2E76">
            <w:pPr>
              <w:jc w:val="both"/>
              <w:rPr>
                <w:sz w:val="22"/>
                <w:szCs w:val="22"/>
                <w:lang w:eastAsia="cs-CZ"/>
              </w:rPr>
            </w:pPr>
          </w:p>
        </w:tc>
      </w:tr>
      <w:tr w:rsidR="00F930D1" w:rsidRPr="00AB2DF3" w:rsidTr="00224E03">
        <w:trPr>
          <w:trHeight w:val="1520"/>
        </w:trPr>
        <w:tc>
          <w:tcPr>
            <w:tcW w:w="675" w:type="dxa"/>
            <w:vMerge/>
            <w:shd w:val="clear" w:color="auto" w:fill="auto"/>
            <w:vAlign w:val="center"/>
          </w:tcPr>
          <w:p w:rsidR="00F930D1" w:rsidRPr="00AB2DF3" w:rsidRDefault="00F930D1" w:rsidP="006E2E76">
            <w:pPr>
              <w:jc w:val="center"/>
              <w:rPr>
                <w:sz w:val="22"/>
                <w:szCs w:val="22"/>
                <w:lang w:eastAsia="cs-CZ"/>
              </w:rPr>
            </w:pPr>
          </w:p>
        </w:tc>
        <w:tc>
          <w:tcPr>
            <w:tcW w:w="3720" w:type="dxa"/>
            <w:vMerge/>
            <w:shd w:val="clear" w:color="auto" w:fill="auto"/>
          </w:tcPr>
          <w:p w:rsidR="00F930D1" w:rsidRPr="00AB2DF3" w:rsidRDefault="00F930D1" w:rsidP="00F930D1">
            <w:pPr>
              <w:jc w:val="both"/>
              <w:rPr>
                <w:sz w:val="22"/>
                <w:szCs w:val="22"/>
                <w:lang w:eastAsia="cs-CZ"/>
              </w:rPr>
            </w:pPr>
          </w:p>
        </w:tc>
        <w:tc>
          <w:tcPr>
            <w:tcW w:w="7087" w:type="dxa"/>
            <w:shd w:val="clear" w:color="auto" w:fill="auto"/>
          </w:tcPr>
          <w:p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rsidR="004F59A1" w:rsidRPr="004F59A1" w:rsidRDefault="004F59A1" w:rsidP="004F59A1">
            <w:pPr>
              <w:jc w:val="both"/>
              <w:rPr>
                <w:sz w:val="22"/>
                <w:szCs w:val="22"/>
                <w:lang w:eastAsia="cs-CZ"/>
              </w:rPr>
            </w:pPr>
          </w:p>
          <w:p w:rsidR="00F930D1" w:rsidRPr="00AB2DF3" w:rsidRDefault="004F59A1" w:rsidP="004F59A1">
            <w:pPr>
              <w:jc w:val="both"/>
              <w:rPr>
                <w:sz w:val="22"/>
                <w:szCs w:val="22"/>
                <w:lang w:eastAsia="cs-CZ"/>
              </w:rPr>
            </w:pPr>
            <w:r w:rsidRPr="004F59A1">
              <w:rPr>
                <w:sz w:val="22"/>
                <w:szCs w:val="22"/>
                <w:lang w:eastAsia="cs-CZ"/>
              </w:rPr>
              <w:t xml:space="preserve">Počas hodnotenia ponúk uchádzačov/záujemcov boli uplatnené doplňujúce kritériá na vyhodnotenie ponúk/kritériá na výber obmedzeného počtu </w:t>
            </w:r>
            <w:r w:rsidRPr="004F59A1">
              <w:rPr>
                <w:sz w:val="22"/>
                <w:szCs w:val="22"/>
                <w:lang w:eastAsia="cs-CZ"/>
              </w:rPr>
              <w:lastRenderedPageBreak/>
              <w:t>záujemcov v užšej súťaži, ktoré neboli zverejnené v oznámení o vyhlásení verejného obstarávania/výzve na predkladanie ponúk a súťažných podkladoch.</w:t>
            </w:r>
          </w:p>
        </w:tc>
        <w:tc>
          <w:tcPr>
            <w:tcW w:w="2552" w:type="dxa"/>
            <w:shd w:val="clear" w:color="auto" w:fill="auto"/>
          </w:tcPr>
          <w:p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rsidTr="007B229C">
        <w:trPr>
          <w:trHeight w:val="3536"/>
        </w:trPr>
        <w:tc>
          <w:tcPr>
            <w:tcW w:w="675" w:type="dxa"/>
            <w:shd w:val="clear" w:color="auto" w:fill="auto"/>
            <w:vAlign w:val="center"/>
          </w:tcPr>
          <w:p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rsidR="00426F7A" w:rsidRDefault="00426F7A" w:rsidP="006E2E76">
            <w:pPr>
              <w:jc w:val="both"/>
              <w:rPr>
                <w:sz w:val="22"/>
                <w:szCs w:val="22"/>
                <w:lang w:eastAsia="cs-CZ"/>
              </w:rPr>
            </w:pPr>
          </w:p>
          <w:p w:rsidR="00426F7A" w:rsidRPr="00AB2DF3" w:rsidRDefault="00426F7A" w:rsidP="00BD0BC5">
            <w:pPr>
              <w:jc w:val="both"/>
              <w:rPr>
                <w:sz w:val="22"/>
                <w:szCs w:val="22"/>
                <w:lang w:eastAsia="cs-CZ"/>
              </w:rPr>
            </w:pPr>
          </w:p>
        </w:tc>
        <w:tc>
          <w:tcPr>
            <w:tcW w:w="7087" w:type="dxa"/>
            <w:shd w:val="clear" w:color="auto" w:fill="auto"/>
          </w:tcPr>
          <w:p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rsidR="00426F7A" w:rsidRDefault="00426F7A" w:rsidP="006E2E76">
            <w:pPr>
              <w:jc w:val="both"/>
              <w:rPr>
                <w:sz w:val="22"/>
                <w:szCs w:val="22"/>
                <w:lang w:eastAsia="cs-CZ"/>
              </w:rPr>
            </w:pPr>
          </w:p>
          <w:p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rsidR="00426F7A" w:rsidRPr="00AB2DF3" w:rsidRDefault="00426F7A" w:rsidP="006E2E76">
            <w:pPr>
              <w:jc w:val="both"/>
              <w:rPr>
                <w:sz w:val="22"/>
                <w:szCs w:val="22"/>
                <w:lang w:eastAsia="cs-CZ"/>
              </w:rPr>
            </w:pPr>
          </w:p>
          <w:p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rsidR="00426F7A" w:rsidRPr="00AB2DF3" w:rsidRDefault="00426F7A" w:rsidP="006E2E76">
            <w:pPr>
              <w:jc w:val="both"/>
              <w:rPr>
                <w:sz w:val="22"/>
                <w:szCs w:val="22"/>
                <w:lang w:eastAsia="cs-CZ"/>
              </w:rPr>
            </w:pPr>
          </w:p>
          <w:p w:rsidR="00426F7A" w:rsidRPr="00AB2DF3" w:rsidRDefault="00426F7A" w:rsidP="006E2E76">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rsidR="00426F7A" w:rsidRPr="00AB2DF3" w:rsidRDefault="00426F7A" w:rsidP="006E2E76">
            <w:pPr>
              <w:jc w:val="both"/>
              <w:rPr>
                <w:sz w:val="22"/>
                <w:szCs w:val="22"/>
                <w:lang w:eastAsia="cs-CZ"/>
              </w:rPr>
            </w:pPr>
          </w:p>
        </w:tc>
        <w:tc>
          <w:tcPr>
            <w:tcW w:w="2552" w:type="dxa"/>
            <w:shd w:val="clear" w:color="auto" w:fill="auto"/>
          </w:tcPr>
          <w:p w:rsidR="00426F7A" w:rsidRPr="00AB2DF3" w:rsidRDefault="00426F7A" w:rsidP="006E2E76">
            <w:pPr>
              <w:jc w:val="both"/>
              <w:rPr>
                <w:sz w:val="22"/>
                <w:szCs w:val="22"/>
                <w:lang w:eastAsia="cs-CZ"/>
              </w:rPr>
            </w:pPr>
            <w:r w:rsidRPr="00AB2DF3">
              <w:rPr>
                <w:sz w:val="22"/>
                <w:szCs w:val="22"/>
                <w:lang w:eastAsia="cs-CZ"/>
              </w:rPr>
              <w:t>25 %</w:t>
            </w:r>
          </w:p>
          <w:p w:rsidR="00426F7A" w:rsidRPr="00AB2DF3" w:rsidRDefault="00426F7A" w:rsidP="006E2E76">
            <w:pPr>
              <w:jc w:val="both"/>
              <w:rPr>
                <w:sz w:val="22"/>
                <w:szCs w:val="22"/>
                <w:lang w:eastAsia="cs-CZ"/>
              </w:rPr>
            </w:pPr>
          </w:p>
          <w:p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rsidR="00E841B8" w:rsidRDefault="00E841B8" w:rsidP="006E2E76">
            <w:pPr>
              <w:jc w:val="both"/>
              <w:rPr>
                <w:sz w:val="22"/>
                <w:szCs w:val="22"/>
                <w:lang w:eastAsia="cs-CZ"/>
              </w:rPr>
            </w:pPr>
          </w:p>
          <w:p w:rsidR="00E841B8" w:rsidRPr="00AB2DF3" w:rsidRDefault="00E841B8" w:rsidP="006E2E76">
            <w:pPr>
              <w:jc w:val="both"/>
              <w:rPr>
                <w:sz w:val="22"/>
                <w:szCs w:val="22"/>
                <w:lang w:eastAsia="cs-CZ"/>
              </w:rPr>
            </w:pPr>
          </w:p>
          <w:p w:rsidR="00426F7A" w:rsidRPr="00AB2DF3" w:rsidRDefault="00426F7A" w:rsidP="006E2E76">
            <w:pPr>
              <w:jc w:val="both"/>
              <w:rPr>
                <w:sz w:val="22"/>
                <w:szCs w:val="22"/>
                <w:lang w:eastAsia="cs-CZ"/>
              </w:rPr>
            </w:pPr>
          </w:p>
        </w:tc>
      </w:tr>
      <w:tr w:rsidR="004F59A1" w:rsidRPr="00AB2DF3" w:rsidTr="004F59A1">
        <w:trPr>
          <w:trHeight w:val="383"/>
        </w:trPr>
        <w:tc>
          <w:tcPr>
            <w:tcW w:w="675" w:type="dxa"/>
            <w:vMerge w:val="restart"/>
            <w:shd w:val="clear" w:color="auto" w:fill="auto"/>
            <w:vAlign w:val="center"/>
          </w:tcPr>
          <w:p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rsidR="00426F7A" w:rsidRPr="00AB2DF3" w:rsidRDefault="00426F7A" w:rsidP="004D18CC">
            <w:pPr>
              <w:jc w:val="both"/>
              <w:rPr>
                <w:sz w:val="22"/>
                <w:szCs w:val="22"/>
                <w:lang w:eastAsia="cs-CZ"/>
              </w:rPr>
            </w:pPr>
          </w:p>
        </w:tc>
        <w:tc>
          <w:tcPr>
            <w:tcW w:w="2552" w:type="dxa"/>
            <w:shd w:val="clear" w:color="auto" w:fill="auto"/>
          </w:tcPr>
          <w:p w:rsidR="004F59A1" w:rsidRPr="00AB2DF3" w:rsidRDefault="004F59A1" w:rsidP="006E2E76">
            <w:pPr>
              <w:jc w:val="both"/>
              <w:rPr>
                <w:sz w:val="22"/>
                <w:szCs w:val="22"/>
                <w:lang w:eastAsia="cs-CZ"/>
              </w:rPr>
            </w:pPr>
            <w:r>
              <w:rPr>
                <w:sz w:val="22"/>
                <w:szCs w:val="22"/>
                <w:lang w:eastAsia="cs-CZ"/>
              </w:rPr>
              <w:t>100 %</w:t>
            </w:r>
          </w:p>
        </w:tc>
      </w:tr>
      <w:tr w:rsidR="004F59A1" w:rsidRPr="00AB2DF3" w:rsidTr="005D56EB">
        <w:trPr>
          <w:trHeight w:val="382"/>
        </w:trPr>
        <w:tc>
          <w:tcPr>
            <w:tcW w:w="675" w:type="dxa"/>
            <w:vMerge/>
            <w:shd w:val="clear" w:color="auto" w:fill="auto"/>
            <w:vAlign w:val="center"/>
          </w:tcPr>
          <w:p w:rsidR="004F59A1" w:rsidRDefault="004F59A1" w:rsidP="006E2E76">
            <w:pPr>
              <w:jc w:val="center"/>
              <w:rPr>
                <w:sz w:val="22"/>
                <w:szCs w:val="22"/>
                <w:lang w:eastAsia="cs-CZ"/>
              </w:rPr>
            </w:pPr>
          </w:p>
        </w:tc>
        <w:tc>
          <w:tcPr>
            <w:tcW w:w="3720" w:type="dxa"/>
            <w:vMerge/>
            <w:shd w:val="clear" w:color="auto" w:fill="auto"/>
          </w:tcPr>
          <w:p w:rsidR="004F59A1" w:rsidRDefault="004F59A1" w:rsidP="006E2E76">
            <w:pPr>
              <w:jc w:val="both"/>
              <w:rPr>
                <w:sz w:val="22"/>
                <w:szCs w:val="22"/>
                <w:lang w:eastAsia="cs-CZ"/>
              </w:rPr>
            </w:pPr>
          </w:p>
        </w:tc>
        <w:tc>
          <w:tcPr>
            <w:tcW w:w="7087" w:type="dxa"/>
            <w:shd w:val="clear" w:color="auto" w:fill="auto"/>
          </w:tcPr>
          <w:p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rsidR="00DB3A26" w:rsidRDefault="00DB3A26" w:rsidP="006E2E76">
            <w:pPr>
              <w:jc w:val="both"/>
              <w:rPr>
                <w:sz w:val="22"/>
                <w:szCs w:val="22"/>
                <w:lang w:eastAsia="cs-CZ"/>
              </w:rPr>
            </w:pPr>
          </w:p>
          <w:p w:rsidR="00DB3A26" w:rsidRPr="00AB2DF3" w:rsidRDefault="00DB3A26" w:rsidP="006E2E76">
            <w:pPr>
              <w:jc w:val="both"/>
              <w:rPr>
                <w:sz w:val="22"/>
                <w:szCs w:val="22"/>
                <w:lang w:eastAsia="cs-CZ"/>
              </w:rPr>
            </w:pPr>
          </w:p>
        </w:tc>
        <w:tc>
          <w:tcPr>
            <w:tcW w:w="2552" w:type="dxa"/>
            <w:shd w:val="clear" w:color="auto" w:fill="auto"/>
          </w:tcPr>
          <w:p w:rsidR="004F59A1" w:rsidRPr="00AB2DF3" w:rsidRDefault="004D18CC" w:rsidP="006E2E76">
            <w:pPr>
              <w:jc w:val="both"/>
              <w:rPr>
                <w:sz w:val="22"/>
                <w:szCs w:val="22"/>
                <w:lang w:eastAsia="cs-CZ"/>
              </w:rPr>
            </w:pPr>
            <w:r>
              <w:rPr>
                <w:sz w:val="22"/>
                <w:szCs w:val="22"/>
                <w:lang w:eastAsia="cs-CZ"/>
              </w:rPr>
              <w:t>25 %</w:t>
            </w: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odifikácia (zmena) ponuky počas hodnotenia ponúk</w:t>
            </w:r>
          </w:p>
        </w:tc>
        <w:tc>
          <w:tcPr>
            <w:tcW w:w="7087" w:type="dxa"/>
            <w:shd w:val="clear" w:color="auto" w:fill="auto"/>
          </w:tcPr>
          <w:p w:rsidR="00733435" w:rsidRDefault="006E2E76" w:rsidP="006E2E76">
            <w:pPr>
              <w:jc w:val="both"/>
              <w:rPr>
                <w:sz w:val="22"/>
                <w:szCs w:val="22"/>
                <w:lang w:eastAsia="cs-CZ"/>
              </w:rPr>
            </w:pPr>
            <w:r w:rsidRPr="00AB2DF3">
              <w:rPr>
                <w:sz w:val="22"/>
                <w:szCs w:val="22"/>
                <w:lang w:eastAsia="cs-CZ"/>
              </w:rPr>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rsidR="00733435" w:rsidRDefault="00733435" w:rsidP="006E2E76">
            <w:pPr>
              <w:jc w:val="both"/>
              <w:rPr>
                <w:sz w:val="22"/>
                <w:szCs w:val="22"/>
                <w:lang w:eastAsia="cs-CZ"/>
              </w:rPr>
            </w:pPr>
          </w:p>
          <w:p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rsidR="003C58F4" w:rsidRDefault="003C58F4" w:rsidP="006E2E76">
            <w:pPr>
              <w:jc w:val="both"/>
              <w:rPr>
                <w:sz w:val="22"/>
                <w:szCs w:val="22"/>
                <w:lang w:eastAsia="cs-CZ"/>
              </w:rPr>
            </w:pPr>
          </w:p>
          <w:p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rsidR="00426F7A" w:rsidRPr="00AB2DF3" w:rsidRDefault="00426F7A" w:rsidP="006E2E76">
            <w:pPr>
              <w:jc w:val="both"/>
              <w:rPr>
                <w:sz w:val="22"/>
                <w:szCs w:val="22"/>
                <w:lang w:eastAsia="cs-CZ"/>
              </w:rPr>
            </w:pP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lastRenderedPageBreak/>
              <w:t>25 %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C24358" w:rsidRPr="00AB2DF3" w:rsidTr="005D56EB">
        <w:tc>
          <w:tcPr>
            <w:tcW w:w="675" w:type="dxa"/>
            <w:shd w:val="clear" w:color="auto" w:fill="auto"/>
            <w:vAlign w:val="center"/>
          </w:tcPr>
          <w:p w:rsidR="00C24358" w:rsidRPr="00AB2DF3" w:rsidRDefault="00C24358" w:rsidP="006E2E76">
            <w:pPr>
              <w:jc w:val="center"/>
              <w:rPr>
                <w:sz w:val="22"/>
                <w:szCs w:val="22"/>
                <w:lang w:eastAsia="cs-CZ"/>
              </w:rPr>
            </w:pPr>
            <w:r>
              <w:rPr>
                <w:sz w:val="22"/>
                <w:szCs w:val="22"/>
                <w:lang w:eastAsia="cs-CZ"/>
              </w:rPr>
              <w:lastRenderedPageBreak/>
              <w:t>23</w:t>
            </w:r>
          </w:p>
        </w:tc>
        <w:tc>
          <w:tcPr>
            <w:tcW w:w="3720" w:type="dxa"/>
            <w:shd w:val="clear" w:color="auto" w:fill="auto"/>
          </w:tcPr>
          <w:p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t>25 %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rsidR="006E2E76" w:rsidRPr="00AB2DF3" w:rsidRDefault="006E2E76" w:rsidP="006E2E76">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t>25 %</w:t>
            </w:r>
          </w:p>
        </w:tc>
      </w:tr>
      <w:tr w:rsidR="006E2E76" w:rsidRPr="00AB2DF3" w:rsidTr="007B229C">
        <w:tc>
          <w:tcPr>
            <w:tcW w:w="675" w:type="dxa"/>
            <w:tcBorders>
              <w:bottom w:val="single" w:sz="4" w:space="0" w:color="auto"/>
            </w:tcBorders>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lastRenderedPageBreak/>
              <w:t>26</w:t>
            </w:r>
          </w:p>
        </w:tc>
        <w:tc>
          <w:tcPr>
            <w:tcW w:w="3720"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 xml:space="preserve">100 % </w:t>
            </w:r>
          </w:p>
          <w:p w:rsidR="006E2E76" w:rsidRPr="00AB2DF3" w:rsidRDefault="006E2E76" w:rsidP="006E2E76">
            <w:pPr>
              <w:jc w:val="both"/>
              <w:rPr>
                <w:sz w:val="22"/>
                <w:szCs w:val="22"/>
                <w:lang w:eastAsia="cs-CZ"/>
              </w:rPr>
            </w:pPr>
          </w:p>
        </w:tc>
      </w:tr>
      <w:tr w:rsidR="00D305C5" w:rsidRPr="00AB2DF3" w:rsidTr="00957B23">
        <w:trPr>
          <w:trHeight w:val="213"/>
        </w:trPr>
        <w:tc>
          <w:tcPr>
            <w:tcW w:w="675" w:type="dxa"/>
            <w:vMerge w:val="restart"/>
            <w:shd w:val="clear" w:color="auto" w:fill="auto"/>
            <w:vAlign w:val="center"/>
          </w:tcPr>
          <w:p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rsidR="00DB29C1" w:rsidRDefault="00DB29C1" w:rsidP="006E2E76">
            <w:pPr>
              <w:jc w:val="both"/>
              <w:rPr>
                <w:sz w:val="22"/>
                <w:szCs w:val="22"/>
                <w:lang w:eastAsia="cs-CZ"/>
              </w:rPr>
            </w:pPr>
          </w:p>
          <w:p w:rsidR="00DB29C1" w:rsidRDefault="00DB29C1" w:rsidP="006E2E76">
            <w:pPr>
              <w:jc w:val="both"/>
              <w:rPr>
                <w:sz w:val="22"/>
                <w:szCs w:val="22"/>
                <w:lang w:eastAsia="cs-CZ"/>
              </w:rPr>
            </w:pPr>
            <w:r>
              <w:rPr>
                <w:sz w:val="22"/>
                <w:szCs w:val="22"/>
                <w:lang w:eastAsia="cs-CZ"/>
              </w:rPr>
              <w:t xml:space="preserve">alebo </w:t>
            </w:r>
          </w:p>
          <w:p w:rsidR="00DB29C1" w:rsidRDefault="00DB29C1" w:rsidP="006E2E76">
            <w:pPr>
              <w:jc w:val="both"/>
              <w:rPr>
                <w:sz w:val="22"/>
                <w:szCs w:val="22"/>
                <w:lang w:eastAsia="cs-CZ"/>
              </w:rPr>
            </w:pPr>
          </w:p>
          <w:p w:rsidR="00D305C5" w:rsidRPr="00AB2DF3" w:rsidRDefault="00DB29C1" w:rsidP="00DB29C1">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rsidR="00DB29C1" w:rsidRPr="00AB2DF3" w:rsidRDefault="00DB29C1" w:rsidP="00FA333F">
            <w:pPr>
              <w:jc w:val="both"/>
              <w:rPr>
                <w:sz w:val="22"/>
                <w:szCs w:val="22"/>
                <w:lang w:eastAsia="cs-CZ"/>
              </w:rPr>
            </w:pPr>
          </w:p>
        </w:tc>
        <w:tc>
          <w:tcPr>
            <w:tcW w:w="2552" w:type="dxa"/>
            <w:shd w:val="clear" w:color="auto" w:fill="auto"/>
          </w:tcPr>
          <w:p w:rsidR="00D305C5" w:rsidRPr="00AB2DF3" w:rsidRDefault="00D305C5" w:rsidP="006E2E76">
            <w:pPr>
              <w:jc w:val="both"/>
              <w:rPr>
                <w:sz w:val="22"/>
                <w:szCs w:val="22"/>
                <w:lang w:eastAsia="cs-CZ"/>
              </w:rPr>
            </w:pPr>
            <w:r>
              <w:rPr>
                <w:sz w:val="22"/>
                <w:szCs w:val="22"/>
                <w:lang w:eastAsia="cs-CZ"/>
              </w:rPr>
              <w:t>100 %</w:t>
            </w:r>
          </w:p>
        </w:tc>
      </w:tr>
      <w:tr w:rsidR="00D305C5" w:rsidRPr="00AB2DF3" w:rsidTr="00957B23">
        <w:trPr>
          <w:trHeight w:val="213"/>
        </w:trPr>
        <w:tc>
          <w:tcPr>
            <w:tcW w:w="675" w:type="dxa"/>
            <w:vMerge/>
            <w:shd w:val="clear" w:color="auto" w:fill="auto"/>
            <w:vAlign w:val="center"/>
          </w:tcPr>
          <w:p w:rsidR="00D305C5" w:rsidRDefault="00D305C5" w:rsidP="006E2E76">
            <w:pPr>
              <w:jc w:val="center"/>
              <w:rPr>
                <w:sz w:val="22"/>
                <w:szCs w:val="22"/>
                <w:lang w:eastAsia="cs-CZ"/>
              </w:rPr>
            </w:pPr>
          </w:p>
        </w:tc>
        <w:tc>
          <w:tcPr>
            <w:tcW w:w="3720" w:type="dxa"/>
            <w:vMerge/>
            <w:shd w:val="clear" w:color="auto" w:fill="auto"/>
          </w:tcPr>
          <w:p w:rsidR="00D305C5" w:rsidRDefault="00D305C5" w:rsidP="006E2E76">
            <w:pPr>
              <w:jc w:val="both"/>
              <w:rPr>
                <w:sz w:val="22"/>
                <w:szCs w:val="22"/>
                <w:lang w:eastAsia="cs-CZ"/>
              </w:rPr>
            </w:pPr>
          </w:p>
        </w:tc>
        <w:tc>
          <w:tcPr>
            <w:tcW w:w="7087" w:type="dxa"/>
            <w:tcBorders>
              <w:bottom w:val="single" w:sz="4" w:space="0" w:color="auto"/>
            </w:tcBorders>
            <w:shd w:val="clear" w:color="auto" w:fill="auto"/>
          </w:tcPr>
          <w:p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rsidR="00DB29C1" w:rsidRPr="00AB2DF3" w:rsidRDefault="00DB29C1" w:rsidP="00163E08">
            <w:pPr>
              <w:jc w:val="both"/>
              <w:rPr>
                <w:sz w:val="22"/>
                <w:szCs w:val="22"/>
                <w:lang w:eastAsia="cs-CZ"/>
              </w:rPr>
            </w:pPr>
          </w:p>
        </w:tc>
        <w:tc>
          <w:tcPr>
            <w:tcW w:w="2552" w:type="dxa"/>
            <w:shd w:val="clear" w:color="auto" w:fill="auto"/>
          </w:tcPr>
          <w:p w:rsidR="00D305C5" w:rsidRPr="00AB2DF3" w:rsidRDefault="00D305C5" w:rsidP="006E2E76">
            <w:pPr>
              <w:jc w:val="both"/>
              <w:rPr>
                <w:sz w:val="22"/>
                <w:szCs w:val="22"/>
                <w:lang w:eastAsia="cs-CZ"/>
              </w:rPr>
            </w:pPr>
            <w:r>
              <w:rPr>
                <w:sz w:val="22"/>
                <w:szCs w:val="22"/>
                <w:lang w:eastAsia="cs-CZ"/>
              </w:rPr>
              <w:t>25 %</w:t>
            </w:r>
          </w:p>
        </w:tc>
      </w:tr>
      <w:tr w:rsidR="00D305C5" w:rsidRPr="00AB2DF3" w:rsidTr="005D56EB">
        <w:trPr>
          <w:trHeight w:val="213"/>
        </w:trPr>
        <w:tc>
          <w:tcPr>
            <w:tcW w:w="675" w:type="dxa"/>
            <w:vMerge/>
            <w:tcBorders>
              <w:bottom w:val="single" w:sz="4" w:space="0" w:color="auto"/>
            </w:tcBorders>
            <w:shd w:val="clear" w:color="auto" w:fill="auto"/>
            <w:vAlign w:val="center"/>
          </w:tcPr>
          <w:p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rsidR="00D305C5" w:rsidRDefault="00D305C5" w:rsidP="006E2E76">
            <w:pPr>
              <w:jc w:val="both"/>
              <w:rPr>
                <w:sz w:val="22"/>
                <w:szCs w:val="22"/>
                <w:lang w:eastAsia="cs-CZ"/>
              </w:rPr>
            </w:pPr>
          </w:p>
        </w:tc>
        <w:tc>
          <w:tcPr>
            <w:tcW w:w="7087" w:type="dxa"/>
            <w:tcBorders>
              <w:bottom w:val="single" w:sz="4" w:space="0" w:color="auto"/>
            </w:tcBorders>
            <w:shd w:val="clear" w:color="auto" w:fill="auto"/>
          </w:tcPr>
          <w:p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rsidR="00D305C5" w:rsidRPr="00AB2DF3" w:rsidRDefault="00D305C5" w:rsidP="006E2E76">
            <w:pPr>
              <w:jc w:val="both"/>
              <w:rPr>
                <w:sz w:val="22"/>
                <w:szCs w:val="22"/>
                <w:lang w:eastAsia="cs-CZ"/>
              </w:rPr>
            </w:pPr>
            <w:r>
              <w:rPr>
                <w:sz w:val="22"/>
                <w:szCs w:val="22"/>
                <w:lang w:eastAsia="cs-CZ"/>
              </w:rPr>
              <w:t>10 %</w:t>
            </w:r>
          </w:p>
        </w:tc>
      </w:tr>
      <w:tr w:rsidR="007B29A9" w:rsidRPr="00AB2DF3" w:rsidTr="00957B23">
        <w:trPr>
          <w:trHeight w:val="1904"/>
        </w:trPr>
        <w:tc>
          <w:tcPr>
            <w:tcW w:w="675" w:type="dxa"/>
            <w:vMerge w:val="restart"/>
            <w:shd w:val="clear" w:color="auto" w:fill="auto"/>
          </w:tcPr>
          <w:p w:rsidR="00DB29C1" w:rsidRDefault="00DB29C1" w:rsidP="006E2E76">
            <w:pPr>
              <w:jc w:val="center"/>
              <w:rPr>
                <w:sz w:val="22"/>
                <w:szCs w:val="22"/>
              </w:rPr>
            </w:pPr>
          </w:p>
          <w:p w:rsidR="00DB29C1" w:rsidRDefault="00DB29C1" w:rsidP="006E2E76">
            <w:pPr>
              <w:jc w:val="center"/>
              <w:rPr>
                <w:sz w:val="22"/>
                <w:szCs w:val="22"/>
              </w:rPr>
            </w:pPr>
          </w:p>
          <w:p w:rsidR="00DB29C1" w:rsidRDefault="00DB29C1" w:rsidP="006E2E76">
            <w:pPr>
              <w:jc w:val="center"/>
              <w:rPr>
                <w:sz w:val="22"/>
                <w:szCs w:val="22"/>
              </w:rPr>
            </w:pPr>
          </w:p>
          <w:p w:rsidR="00DB29C1" w:rsidRDefault="00DB29C1" w:rsidP="006E2E76">
            <w:pPr>
              <w:jc w:val="center"/>
              <w:rPr>
                <w:sz w:val="22"/>
                <w:szCs w:val="22"/>
              </w:rPr>
            </w:pPr>
          </w:p>
          <w:p w:rsidR="00DB29C1" w:rsidRDefault="00DB29C1" w:rsidP="006E2E76">
            <w:pPr>
              <w:jc w:val="center"/>
              <w:rPr>
                <w:sz w:val="22"/>
                <w:szCs w:val="22"/>
              </w:rPr>
            </w:pPr>
          </w:p>
          <w:p w:rsidR="007B29A9" w:rsidRPr="00AB2DF3" w:rsidRDefault="007B29A9" w:rsidP="006E2E76">
            <w:pPr>
              <w:jc w:val="center"/>
              <w:rPr>
                <w:sz w:val="22"/>
                <w:szCs w:val="22"/>
                <w:lang w:eastAsia="cs-CZ"/>
              </w:rPr>
            </w:pPr>
            <w:r w:rsidRPr="002550C0">
              <w:rPr>
                <w:sz w:val="22"/>
                <w:szCs w:val="22"/>
              </w:rPr>
              <w:t>2</w:t>
            </w:r>
            <w:r w:rsidR="00D305C5">
              <w:rPr>
                <w:sz w:val="22"/>
                <w:szCs w:val="22"/>
              </w:rPr>
              <w:t>8</w:t>
            </w:r>
          </w:p>
        </w:tc>
        <w:tc>
          <w:tcPr>
            <w:tcW w:w="3720" w:type="dxa"/>
            <w:vMerge w:val="restart"/>
            <w:shd w:val="clear" w:color="auto" w:fill="auto"/>
          </w:tcPr>
          <w:p w:rsidR="007B29A9" w:rsidRPr="00AB2DF3" w:rsidRDefault="007B29A9" w:rsidP="006E2E76">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tc>
        <w:tc>
          <w:tcPr>
            <w:tcW w:w="7087" w:type="dxa"/>
            <w:tcBorders>
              <w:bottom w:val="single" w:sz="4" w:space="0" w:color="auto"/>
            </w:tcBorders>
            <w:shd w:val="clear" w:color="auto" w:fill="auto"/>
          </w:tcPr>
          <w:p w:rsidR="00D305C5" w:rsidRDefault="007B29A9" w:rsidP="006E2E76">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1" w:anchor="poznamky.poznamka-33" w:tooltip="Odkaz na predpis alebo ustanovenie" w:history="1">
              <w:r w:rsidRPr="00AB2DF3">
                <w:rPr>
                  <w:rStyle w:val="Odkaznapoznmkupodiarou"/>
                  <w:sz w:val="22"/>
                  <w:szCs w:val="22"/>
                </w:rPr>
                <w:footnoteReference w:id="10"/>
              </w:r>
              <w:r w:rsidRPr="00AB2DF3">
                <w:rPr>
                  <w:color w:val="0000FF"/>
                  <w:sz w:val="22"/>
                  <w:szCs w:val="22"/>
                  <w:u w:val="single"/>
                </w:rPr>
                <w:t>)</w:t>
              </w:r>
            </w:hyperlink>
            <w:r w:rsidRPr="00AB2DF3">
              <w:rPr>
                <w:sz w:val="22"/>
                <w:szCs w:val="22"/>
              </w:rPr>
              <w:t xml:space="preserve"> a nie sú zapísaní v registri partnerov verejného sektora</w:t>
            </w:r>
            <w:r w:rsidR="00D305C5">
              <w:rPr>
                <w:sz w:val="22"/>
                <w:szCs w:val="22"/>
              </w:rPr>
              <w:t>.</w:t>
            </w:r>
          </w:p>
          <w:p w:rsidR="007B29A9" w:rsidRDefault="007B29A9" w:rsidP="006E2E76">
            <w:pPr>
              <w:jc w:val="both"/>
              <w:rPr>
                <w:color w:val="0000FF"/>
                <w:sz w:val="22"/>
                <w:szCs w:val="22"/>
                <w:u w:val="single"/>
                <w:vertAlign w:val="superscript"/>
              </w:rPr>
            </w:pPr>
          </w:p>
          <w:p w:rsidR="007B29A9" w:rsidRPr="002550C0" w:rsidRDefault="007B29A9" w:rsidP="006E2E76">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D305C5">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rsidR="007B29A9" w:rsidRPr="00AB2DF3" w:rsidRDefault="007B29A9" w:rsidP="006E2E76">
            <w:pPr>
              <w:jc w:val="both"/>
              <w:rPr>
                <w:sz w:val="22"/>
                <w:szCs w:val="22"/>
              </w:rPr>
            </w:pPr>
          </w:p>
          <w:p w:rsidR="007B29A9" w:rsidRPr="00AB2DF3" w:rsidRDefault="007B29A9" w:rsidP="00D305C5">
            <w:pPr>
              <w:jc w:val="both"/>
              <w:rPr>
                <w:sz w:val="22"/>
                <w:szCs w:val="22"/>
                <w:lang w:eastAsia="cs-CZ"/>
              </w:rPr>
            </w:pPr>
            <w:r w:rsidRPr="00AB2DF3">
              <w:rPr>
                <w:sz w:val="22"/>
                <w:szCs w:val="22"/>
              </w:rPr>
              <w:t>V prípade identifikovania tohto nedostatku riadiacim orgánom, prijímateľ vyzve úspešného uchádzača</w:t>
            </w:r>
            <w:r w:rsidR="00D305C5">
              <w:rPr>
                <w:sz w:val="22"/>
                <w:szCs w:val="22"/>
              </w:rPr>
              <w:t xml:space="preserve"> </w:t>
            </w:r>
            <w:r w:rsidRPr="00AB2DF3">
              <w:rPr>
                <w:sz w:val="22"/>
                <w:szCs w:val="22"/>
              </w:rPr>
              <w:t xml:space="preserve">na zápis do registra partnerov verejného sektora. </w:t>
            </w:r>
            <w:r w:rsidRPr="00AB2DF3">
              <w:rPr>
                <w:sz w:val="22"/>
                <w:szCs w:val="22"/>
              </w:rPr>
              <w:lastRenderedPageBreak/>
              <w:t>Finančná oprava sa uplatňuje iba v prípade, ak úspešný uchádzač</w:t>
            </w:r>
            <w:r w:rsidR="00D305C5">
              <w:rPr>
                <w:sz w:val="22"/>
                <w:szCs w:val="22"/>
              </w:rPr>
              <w:t xml:space="preserve"> </w:t>
            </w:r>
            <w:r w:rsidRPr="00AB2DF3">
              <w:rPr>
                <w:sz w:val="22"/>
                <w:szCs w:val="22"/>
              </w:rPr>
              <w:t>nie je v dodatočne určenej primeranej lehote zapísaný v registri partnerov verejného sektora.</w:t>
            </w:r>
            <w:r w:rsidR="00163E08" w:rsidRPr="00AB2DF3">
              <w:rPr>
                <w:sz w:val="22"/>
                <w:szCs w:val="22"/>
                <w:lang w:eastAsia="cs-CZ"/>
              </w:rPr>
              <w:t xml:space="preserve"> </w:t>
            </w:r>
          </w:p>
        </w:tc>
        <w:tc>
          <w:tcPr>
            <w:tcW w:w="2552" w:type="dxa"/>
            <w:shd w:val="clear" w:color="auto" w:fill="auto"/>
          </w:tcPr>
          <w:p w:rsidR="007B29A9" w:rsidRPr="00AB2DF3" w:rsidRDefault="007B29A9" w:rsidP="006E2E76">
            <w:pPr>
              <w:jc w:val="both"/>
              <w:rPr>
                <w:sz w:val="22"/>
                <w:szCs w:val="22"/>
                <w:lang w:eastAsia="cs-CZ"/>
              </w:rPr>
            </w:pPr>
            <w:r w:rsidRPr="00AB2DF3">
              <w:rPr>
                <w:sz w:val="22"/>
                <w:szCs w:val="22"/>
                <w:lang w:eastAsia="cs-CZ"/>
              </w:rPr>
              <w:lastRenderedPageBreak/>
              <w:t xml:space="preserve">25 % </w:t>
            </w:r>
          </w:p>
          <w:p w:rsidR="007B29A9" w:rsidRPr="00AB2DF3" w:rsidRDefault="007B29A9" w:rsidP="00163E08">
            <w:pPr>
              <w:jc w:val="both"/>
              <w:rPr>
                <w:sz w:val="22"/>
                <w:szCs w:val="22"/>
                <w:lang w:eastAsia="cs-CZ"/>
              </w:rPr>
            </w:pPr>
          </w:p>
        </w:tc>
      </w:tr>
      <w:tr w:rsidR="007B29A9" w:rsidRPr="00AB2DF3" w:rsidTr="00957B23">
        <w:trPr>
          <w:trHeight w:val="1903"/>
        </w:trPr>
        <w:tc>
          <w:tcPr>
            <w:tcW w:w="675" w:type="dxa"/>
            <w:vMerge/>
            <w:tcBorders>
              <w:bottom w:val="single" w:sz="4" w:space="0" w:color="auto"/>
            </w:tcBorders>
            <w:shd w:val="clear" w:color="auto" w:fill="auto"/>
          </w:tcPr>
          <w:p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rsidR="007B29A9" w:rsidRPr="002550C0" w:rsidRDefault="007B29A9" w:rsidP="006E2E76">
            <w:pPr>
              <w:jc w:val="both"/>
              <w:rPr>
                <w:sz w:val="22"/>
                <w:szCs w:val="22"/>
              </w:rPr>
            </w:pPr>
          </w:p>
        </w:tc>
        <w:tc>
          <w:tcPr>
            <w:tcW w:w="7087" w:type="dxa"/>
            <w:tcBorders>
              <w:bottom w:val="single" w:sz="4" w:space="0" w:color="auto"/>
            </w:tcBorders>
            <w:shd w:val="clear" w:color="auto" w:fill="auto"/>
          </w:tcPr>
          <w:p w:rsidR="00163E08" w:rsidRPr="00163E08" w:rsidRDefault="00163E08" w:rsidP="00163E08">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p>
          <w:p w:rsidR="00163E08" w:rsidRPr="00163E08" w:rsidRDefault="00163E08" w:rsidP="00163E08">
            <w:pPr>
              <w:jc w:val="both"/>
              <w:rPr>
                <w:sz w:val="22"/>
                <w:szCs w:val="22"/>
                <w:lang w:eastAsia="cs-CZ"/>
              </w:rPr>
            </w:pPr>
          </w:p>
          <w:p w:rsidR="00163E08" w:rsidRPr="00163E08" w:rsidRDefault="00163E08" w:rsidP="00163E08">
            <w:pPr>
              <w:jc w:val="both"/>
              <w:rPr>
                <w:sz w:val="22"/>
                <w:szCs w:val="22"/>
                <w:lang w:eastAsia="cs-CZ"/>
              </w:rPr>
            </w:pPr>
            <w:r w:rsidRPr="00163E08">
              <w:rPr>
                <w:sz w:val="22"/>
                <w:szCs w:val="22"/>
                <w:lang w:eastAsia="cs-CZ"/>
              </w:rPr>
              <w:t>Uvedené sa týka aj zákaziek realizovaných osobami, ktorým verejný obstarávateľ poskytne 50% a menej finančn</w:t>
            </w:r>
            <w:r w:rsidR="00D305C5">
              <w:rPr>
                <w:sz w:val="22"/>
                <w:szCs w:val="22"/>
                <w:lang w:eastAsia="cs-CZ"/>
              </w:rPr>
              <w:t xml:space="preserve">ých prostriedkov </w:t>
            </w:r>
            <w:r w:rsidRPr="00163E08">
              <w:rPr>
                <w:sz w:val="22"/>
                <w:szCs w:val="22"/>
                <w:lang w:eastAsia="cs-CZ"/>
              </w:rPr>
              <w:t>na dodanie tovaru, uskutočnenie stavebných prác a poskytnutie služieb z NFP.</w:t>
            </w:r>
          </w:p>
          <w:p w:rsidR="00163E08" w:rsidRPr="00163E08" w:rsidRDefault="00163E08" w:rsidP="00163E08">
            <w:pPr>
              <w:jc w:val="both"/>
              <w:rPr>
                <w:sz w:val="22"/>
                <w:szCs w:val="22"/>
                <w:lang w:eastAsia="cs-CZ"/>
              </w:rPr>
            </w:pPr>
          </w:p>
          <w:p w:rsidR="00163E08" w:rsidRPr="00AB2DF3" w:rsidRDefault="00163E08" w:rsidP="00163E08">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sidR="00D305C5">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rsidR="007B29A9" w:rsidRPr="00AB2DF3" w:rsidRDefault="00163E08" w:rsidP="006E2E76">
            <w:pPr>
              <w:jc w:val="both"/>
              <w:rPr>
                <w:sz w:val="22"/>
                <w:szCs w:val="22"/>
                <w:lang w:eastAsia="cs-CZ"/>
              </w:rPr>
            </w:pPr>
            <w:r>
              <w:rPr>
                <w:sz w:val="22"/>
                <w:szCs w:val="22"/>
                <w:lang w:eastAsia="cs-CZ"/>
              </w:rPr>
              <w:t>10 %</w:t>
            </w:r>
          </w:p>
        </w:tc>
      </w:tr>
      <w:tr w:rsidR="006E2E76" w:rsidRPr="00AB2DF3" w:rsidTr="00A91AEF">
        <w:tc>
          <w:tcPr>
            <w:tcW w:w="14034" w:type="dxa"/>
            <w:gridSpan w:val="4"/>
            <w:shd w:val="clear" w:color="auto" w:fill="BFBFBF" w:themeFill="background1" w:themeFillShade="BF"/>
            <w:vAlign w:val="center"/>
          </w:tcPr>
          <w:p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rsidTr="007B229C">
        <w:trPr>
          <w:trHeight w:val="315"/>
        </w:trPr>
        <w:tc>
          <w:tcPr>
            <w:tcW w:w="675" w:type="dxa"/>
            <w:vMerge w:val="restart"/>
            <w:shd w:val="clear" w:color="auto" w:fill="auto"/>
            <w:vAlign w:val="center"/>
          </w:tcPr>
          <w:p w:rsidR="00C4138D" w:rsidRPr="00AB2DF3" w:rsidRDefault="00C4138D" w:rsidP="006E2E76">
            <w:pPr>
              <w:jc w:val="center"/>
              <w:rPr>
                <w:sz w:val="22"/>
                <w:szCs w:val="22"/>
                <w:lang w:eastAsia="cs-CZ"/>
              </w:rPr>
            </w:pPr>
            <w:r w:rsidRPr="00AB2DF3">
              <w:rPr>
                <w:sz w:val="22"/>
                <w:szCs w:val="22"/>
                <w:lang w:eastAsia="cs-CZ"/>
              </w:rPr>
              <w:t>2</w:t>
            </w:r>
            <w:r w:rsidR="004110E7">
              <w:rPr>
                <w:sz w:val="22"/>
                <w:szCs w:val="22"/>
                <w:lang w:eastAsia="cs-CZ"/>
              </w:rPr>
              <w:t>9</w:t>
            </w:r>
          </w:p>
        </w:tc>
        <w:tc>
          <w:tcPr>
            <w:tcW w:w="3720" w:type="dxa"/>
            <w:vMerge w:val="restart"/>
            <w:shd w:val="clear" w:color="auto" w:fill="auto"/>
          </w:tcPr>
          <w:p w:rsidR="00C4138D" w:rsidRPr="00AB2DF3" w:rsidRDefault="00C4138D" w:rsidP="00496395">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Metodickom pokyne CKO č. 12 v prípade zákaziek, na ktoré sa nevzťahuje pôsobnosť ZVO</w:t>
            </w:r>
          </w:p>
        </w:tc>
        <w:tc>
          <w:tcPr>
            <w:tcW w:w="7087" w:type="dxa"/>
            <w:shd w:val="clear" w:color="auto" w:fill="auto"/>
          </w:tcPr>
          <w:p w:rsidR="00C4138D" w:rsidRDefault="00C4138D" w:rsidP="006E2E76">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Metodickom pokyne CKO č. 12 (kapitola 8) v prípade zákaziek, na ktoré sa nevzťahuje pôsobnosť ZVO.</w:t>
            </w:r>
          </w:p>
          <w:p w:rsidR="00C4138D" w:rsidRPr="00AB2DF3" w:rsidRDefault="00C4138D" w:rsidP="006E2E76">
            <w:pPr>
              <w:jc w:val="both"/>
              <w:rPr>
                <w:sz w:val="22"/>
                <w:szCs w:val="22"/>
                <w:lang w:eastAsia="cs-CZ"/>
              </w:rPr>
            </w:pPr>
          </w:p>
          <w:p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 xml:space="preserve">zavretá zmluva, rámcová dohoda alebo koncesná zmluva je v rozpore so súťažnými podkladmi alebo koncesnou </w:t>
            </w:r>
            <w:r w:rsidRPr="00AB2DF3">
              <w:rPr>
                <w:sz w:val="22"/>
                <w:szCs w:val="22"/>
                <w:lang w:eastAsia="cs-CZ"/>
              </w:rPr>
              <w:lastRenderedPageBreak/>
              <w:t>dokumentáciou alebo s ponukou predloženou úspešným uchádzačom alebo uchádzačmi</w:t>
            </w:r>
            <w:r w:rsidR="006A13FE">
              <w:rPr>
                <w:sz w:val="22"/>
                <w:szCs w:val="22"/>
                <w:lang w:eastAsia="cs-CZ"/>
              </w:rPr>
              <w:t xml:space="preserve"> a prípady, keď bol znížený rozsah zákazky.</w:t>
            </w:r>
          </w:p>
          <w:p w:rsidR="006A13FE" w:rsidRDefault="006A13FE" w:rsidP="006E2E76">
            <w:pPr>
              <w:jc w:val="both"/>
              <w:rPr>
                <w:sz w:val="22"/>
                <w:szCs w:val="22"/>
                <w:lang w:eastAsia="cs-CZ"/>
              </w:rPr>
            </w:pPr>
          </w:p>
          <w:p w:rsidR="00C4138D" w:rsidRDefault="006A13FE" w:rsidP="006E2E76">
            <w:pPr>
              <w:jc w:val="both"/>
              <w:rPr>
                <w:ins w:id="29" w:author="Auto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v Metodickom pokyne CKO č. 12 (kapitola 8) v prípade zákaziek, na ktoré sa nevzťahuje pôsobnosť ZVO</w:t>
            </w:r>
            <w:r>
              <w:rPr>
                <w:sz w:val="22"/>
                <w:szCs w:val="22"/>
                <w:lang w:eastAsia="cs-CZ"/>
              </w:rPr>
              <w:t>.</w:t>
            </w:r>
          </w:p>
          <w:p w:rsidR="004F003C" w:rsidRDefault="004F003C" w:rsidP="006E2E76">
            <w:pPr>
              <w:jc w:val="both"/>
              <w:rPr>
                <w:sz w:val="22"/>
                <w:szCs w:val="22"/>
                <w:lang w:eastAsia="cs-CZ"/>
              </w:rPr>
            </w:pPr>
          </w:p>
          <w:p w:rsidR="004F003C" w:rsidRDefault="004F003C" w:rsidP="004F003C">
            <w:pPr>
              <w:jc w:val="both"/>
              <w:rPr>
                <w:ins w:id="30" w:author="Autor"/>
                <w:sz w:val="22"/>
                <w:szCs w:val="22"/>
                <w:lang w:eastAsia="cs-CZ"/>
              </w:rPr>
            </w:pPr>
            <w:ins w:id="31" w:author="Auto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ins>
          </w:p>
          <w:p w:rsidR="00C4138D" w:rsidRDefault="00C4138D" w:rsidP="006E2E76">
            <w:pPr>
              <w:jc w:val="both"/>
              <w:rPr>
                <w:sz w:val="22"/>
                <w:szCs w:val="22"/>
                <w:lang w:eastAsia="cs-CZ"/>
              </w:rPr>
            </w:pPr>
          </w:p>
          <w:p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rsidR="008873CB" w:rsidRDefault="008873CB" w:rsidP="00C4138D">
            <w:pPr>
              <w:jc w:val="both"/>
              <w:rPr>
                <w:ins w:id="32" w:author="Autor"/>
                <w:sz w:val="22"/>
                <w:szCs w:val="22"/>
                <w:lang w:eastAsia="cs-CZ"/>
              </w:rPr>
            </w:pPr>
          </w:p>
          <w:p w:rsidR="00255A32" w:rsidDel="004F003C" w:rsidRDefault="00255A32" w:rsidP="00C4138D">
            <w:pPr>
              <w:jc w:val="both"/>
              <w:rPr>
                <w:del w:id="33" w:author="Autor"/>
                <w:sz w:val="22"/>
                <w:szCs w:val="22"/>
                <w:lang w:eastAsia="cs-CZ"/>
              </w:rPr>
            </w:pPr>
            <w:ins w:id="34" w:author="Autor">
              <w:del w:id="35" w:author="Autor">
                <w:r w:rsidRPr="00255A32" w:rsidDel="004F003C">
                  <w:rPr>
                    <w:sz w:val="22"/>
                    <w:szCs w:val="22"/>
                    <w:lang w:eastAsia="cs-CZ"/>
                  </w:rPr>
                  <w:delText xml:space="preserve">Ide </w:delText>
                </w:r>
                <w:r w:rsidDel="004F003C">
                  <w:rPr>
                    <w:sz w:val="22"/>
                    <w:szCs w:val="22"/>
                    <w:lang w:eastAsia="cs-CZ"/>
                  </w:rPr>
                  <w:delText xml:space="preserve">aj </w:delText>
                </w:r>
                <w:r w:rsidRPr="00255A32" w:rsidDel="004F003C">
                  <w:rPr>
                    <w:sz w:val="22"/>
                    <w:szCs w:val="22"/>
                    <w:lang w:eastAsia="cs-CZ"/>
                  </w:rPr>
                  <w:delText>o prípady, keď neboli splnené podmienky na zmenu zmluvy podľa § 18 ods. 1 písm. b) ZVO alebo podľa § 18 ods. 1 písm. c) ZVO</w:delText>
                </w:r>
                <w:r w:rsidDel="004F003C">
                  <w:rPr>
                    <w:sz w:val="22"/>
                    <w:szCs w:val="22"/>
                    <w:lang w:eastAsia="cs-CZ"/>
                  </w:rPr>
                  <w:delText>, ale zároveň</w:delText>
                </w:r>
                <w:r w:rsidRPr="00255A32" w:rsidDel="004F003C">
                  <w:rPr>
                    <w:sz w:val="22"/>
                    <w:szCs w:val="22"/>
                    <w:lang w:eastAsia="cs-CZ"/>
                  </w:rPr>
                  <w:delText xml:space="preserve"> jednou zmenou zmluvy (dodatkom) </w:delText>
                </w:r>
                <w:r w:rsidDel="004F003C">
                  <w:rPr>
                    <w:sz w:val="22"/>
                    <w:szCs w:val="22"/>
                    <w:lang w:eastAsia="cs-CZ"/>
                  </w:rPr>
                  <w:delText>ne</w:delText>
                </w:r>
                <w:r w:rsidRPr="00255A32" w:rsidDel="004F003C">
                  <w:rPr>
                    <w:sz w:val="22"/>
                    <w:szCs w:val="22"/>
                    <w:lang w:eastAsia="cs-CZ"/>
                  </w:rPr>
                  <w:delText>došlo k navýšeniu</w:delText>
                </w:r>
                <w:r w:rsidDel="004F003C">
                  <w:rPr>
                    <w:sz w:val="22"/>
                    <w:szCs w:val="22"/>
                    <w:lang w:eastAsia="cs-CZ"/>
                  </w:rPr>
                  <w:delText xml:space="preserve"> hodnoty plnenia o viac ako </w:delText>
                </w:r>
                <w:r w:rsidRPr="00255A32" w:rsidDel="004F003C">
                  <w:rPr>
                    <w:sz w:val="22"/>
                    <w:szCs w:val="22"/>
                    <w:lang w:eastAsia="cs-CZ"/>
                  </w:rPr>
                  <w:delText>50 % z hodnoty pôvodnej zmluvy, rámcovej dohody alebo koncesnej zmluvy.</w:delText>
                </w:r>
              </w:del>
            </w:ins>
          </w:p>
          <w:p w:rsidR="008873CB" w:rsidRDefault="008873CB" w:rsidP="00C4138D">
            <w:pPr>
              <w:jc w:val="both"/>
              <w:rPr>
                <w:sz w:val="22"/>
                <w:szCs w:val="22"/>
                <w:lang w:eastAsia="cs-CZ"/>
              </w:rPr>
            </w:pPr>
            <w:r>
              <w:rPr>
                <w:sz w:val="22"/>
                <w:szCs w:val="22"/>
                <w:lang w:eastAsia="cs-CZ"/>
              </w:rPr>
              <w:t>Opakované zmeny zmluvy nie je možné vykonať s cieľom vyhnúť sa použitiu postupov podľa ZVO.</w:t>
            </w:r>
          </w:p>
          <w:p w:rsidR="00DB29C1" w:rsidRPr="00AB2DF3" w:rsidRDefault="00DB29C1" w:rsidP="00C4138D">
            <w:pPr>
              <w:jc w:val="both"/>
              <w:rPr>
                <w:sz w:val="22"/>
                <w:szCs w:val="22"/>
                <w:lang w:eastAsia="cs-CZ"/>
              </w:rPr>
            </w:pPr>
          </w:p>
        </w:tc>
        <w:tc>
          <w:tcPr>
            <w:tcW w:w="2552" w:type="dxa"/>
            <w:shd w:val="clear" w:color="auto" w:fill="auto"/>
          </w:tcPr>
          <w:p w:rsidR="00C4138D" w:rsidRPr="00AB2DF3" w:rsidRDefault="00C4138D" w:rsidP="006E2E76">
            <w:pPr>
              <w:jc w:val="both"/>
              <w:rPr>
                <w:sz w:val="22"/>
                <w:szCs w:val="22"/>
                <w:lang w:eastAsia="cs-CZ"/>
              </w:rPr>
            </w:pPr>
            <w:r w:rsidRPr="00AB2DF3">
              <w:rPr>
                <w:sz w:val="22"/>
                <w:szCs w:val="22"/>
                <w:lang w:eastAsia="cs-CZ"/>
              </w:rPr>
              <w:lastRenderedPageBreak/>
              <w:t>25 % z ceny zmluvy</w:t>
            </w:r>
          </w:p>
          <w:p w:rsidR="00C4138D" w:rsidRPr="00AB2DF3" w:rsidRDefault="00C4138D" w:rsidP="00C4138D">
            <w:pPr>
              <w:jc w:val="both"/>
              <w:rPr>
                <w:sz w:val="22"/>
                <w:szCs w:val="22"/>
                <w:lang w:eastAsia="cs-CZ"/>
              </w:rPr>
            </w:pPr>
            <w:r>
              <w:rPr>
                <w:sz w:val="22"/>
                <w:szCs w:val="22"/>
                <w:lang w:eastAsia="cs-CZ"/>
              </w:rPr>
              <w:t>a</w:t>
            </w:r>
            <w:del w:id="36" w:author="Autor">
              <w:r w:rsidDel="00255A32">
                <w:rPr>
                  <w:sz w:val="22"/>
                  <w:szCs w:val="22"/>
                  <w:lang w:eastAsia="cs-CZ"/>
                </w:rPr>
                <w:delText xml:space="preserve"> </w:delText>
              </w:r>
            </w:del>
            <w:ins w:id="37" w:author="Autor">
              <w:r w:rsidR="00255A32">
                <w:rPr>
                  <w:sz w:val="22"/>
                  <w:szCs w:val="22"/>
                  <w:lang w:eastAsia="cs-CZ"/>
                </w:rPr>
                <w:t xml:space="preserve"> z </w:t>
              </w:r>
            </w:ins>
            <w:r w:rsidRPr="00AB2DF3">
              <w:rPr>
                <w:sz w:val="22"/>
                <w:szCs w:val="22"/>
                <w:lang w:eastAsia="cs-CZ"/>
              </w:rPr>
              <w:t>hodnot</w:t>
            </w:r>
            <w:ins w:id="38" w:author="Autor">
              <w:r w:rsidR="00255A32">
                <w:rPr>
                  <w:sz w:val="22"/>
                  <w:szCs w:val="22"/>
                  <w:lang w:eastAsia="cs-CZ"/>
                </w:rPr>
                <w:t>y</w:t>
              </w:r>
            </w:ins>
            <w:del w:id="39" w:author="Autor">
              <w:r w:rsidRPr="00AB2DF3" w:rsidDel="00255A32">
                <w:rPr>
                  <w:sz w:val="22"/>
                  <w:szCs w:val="22"/>
                  <w:lang w:eastAsia="cs-CZ"/>
                </w:rPr>
                <w:delText>a</w:delText>
              </w:r>
            </w:del>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4138D" w:rsidRPr="00AB2DF3" w:rsidTr="00957B23">
        <w:trPr>
          <w:trHeight w:val="1371"/>
        </w:trPr>
        <w:tc>
          <w:tcPr>
            <w:tcW w:w="675" w:type="dxa"/>
            <w:vMerge/>
            <w:shd w:val="clear" w:color="auto" w:fill="auto"/>
            <w:vAlign w:val="center"/>
          </w:tcPr>
          <w:p w:rsidR="00C4138D" w:rsidRPr="00AB2DF3" w:rsidRDefault="00C4138D" w:rsidP="006E2E76">
            <w:pPr>
              <w:jc w:val="center"/>
              <w:rPr>
                <w:sz w:val="22"/>
                <w:szCs w:val="22"/>
                <w:lang w:eastAsia="cs-CZ"/>
              </w:rPr>
            </w:pPr>
          </w:p>
        </w:tc>
        <w:tc>
          <w:tcPr>
            <w:tcW w:w="3720" w:type="dxa"/>
            <w:vMerge/>
            <w:shd w:val="clear" w:color="auto" w:fill="auto"/>
          </w:tcPr>
          <w:p w:rsidR="00C4138D" w:rsidRDefault="00C4138D" w:rsidP="00496395">
            <w:pPr>
              <w:jc w:val="both"/>
              <w:rPr>
                <w:sz w:val="22"/>
                <w:szCs w:val="22"/>
                <w:lang w:eastAsia="cs-CZ"/>
              </w:rPr>
            </w:pPr>
          </w:p>
        </w:tc>
        <w:tc>
          <w:tcPr>
            <w:tcW w:w="7087" w:type="dxa"/>
            <w:shd w:val="clear" w:color="auto" w:fill="auto"/>
          </w:tcPr>
          <w:p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w:t>
            </w:r>
            <w:del w:id="40" w:author="Autor">
              <w:r w:rsidR="004110E7" w:rsidDel="00BB0F08">
                <w:rPr>
                  <w:sz w:val="22"/>
                  <w:szCs w:val="22"/>
                  <w:lang w:eastAsia="cs-CZ"/>
                </w:rPr>
                <w:delText xml:space="preserve">neboli splnené podmienky na zmenu zmluvy podľa § 18 ods. 1 písm. b) ZVO alebo podľa § 18 ods. 1 písm. c) ZVO a/alebo jednou </w:delText>
              </w:r>
            </w:del>
            <w:r w:rsidR="004110E7">
              <w:rPr>
                <w:sz w:val="22"/>
                <w:szCs w:val="22"/>
                <w:lang w:eastAsia="cs-CZ"/>
              </w:rPr>
              <w:t xml:space="preserve">zmenou zmluvy (dodatkom) došlo </w:t>
            </w:r>
            <w:r w:rsidR="004110E7" w:rsidRPr="004110E7">
              <w:rPr>
                <w:sz w:val="22"/>
                <w:szCs w:val="22"/>
                <w:lang w:eastAsia="cs-CZ"/>
              </w:rPr>
              <w:t>k navýšeniu hodnoty plnenia o viac ako</w:t>
            </w:r>
            <w:ins w:id="41" w:author="Autor">
              <w:r w:rsidR="00BB0F08">
                <w:rPr>
                  <w:sz w:val="22"/>
                  <w:szCs w:val="22"/>
                  <w:lang w:eastAsia="cs-CZ"/>
                </w:rPr>
                <w:t xml:space="preserve"> </w:t>
              </w:r>
            </w:ins>
            <w:del w:id="42" w:author="Autor">
              <w:r w:rsidR="004110E7" w:rsidRPr="004110E7" w:rsidDel="00BB0F08">
                <w:rPr>
                  <w:sz w:val="22"/>
                  <w:szCs w:val="22"/>
                  <w:lang w:eastAsia="cs-CZ"/>
                </w:rPr>
                <w:delText xml:space="preserve"> </w:delText>
              </w:r>
              <w:r w:rsidR="004110E7" w:rsidDel="00BB0F08">
                <w:rPr>
                  <w:sz w:val="22"/>
                  <w:szCs w:val="22"/>
                  <w:lang w:eastAsia="cs-CZ"/>
                </w:rPr>
                <w:delText xml:space="preserve">    </w:delText>
              </w:r>
            </w:del>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rsidR="00C4138D" w:rsidRPr="00C4138D" w:rsidRDefault="00C4138D" w:rsidP="00C4138D">
            <w:pPr>
              <w:jc w:val="both"/>
              <w:rPr>
                <w:sz w:val="22"/>
                <w:szCs w:val="22"/>
                <w:lang w:eastAsia="cs-CZ"/>
              </w:rPr>
            </w:pPr>
            <w:r w:rsidRPr="00C4138D">
              <w:rPr>
                <w:sz w:val="22"/>
                <w:szCs w:val="22"/>
                <w:lang w:eastAsia="cs-CZ"/>
              </w:rPr>
              <w:t>25 % z ceny zmluvy</w:t>
            </w:r>
          </w:p>
          <w:p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rsidR="000E2E4D" w:rsidRPr="00AB2DF3" w:rsidRDefault="000E2E4D" w:rsidP="00636CBF">
      <w:pPr>
        <w:rPr>
          <w:sz w:val="22"/>
          <w:szCs w:val="22"/>
          <w:lang w:eastAsia="cs-CZ"/>
        </w:rPr>
      </w:pPr>
      <w:bookmarkStart w:id="43" w:name="_GoBack"/>
      <w:bookmarkEnd w:id="43"/>
    </w:p>
    <w:sectPr w:rsidR="000E2E4D" w:rsidRPr="00AB2DF3" w:rsidSect="0008244A">
      <w:headerReference w:type="default" r:id="rId12"/>
      <w:footerReference w:type="default" r:id="rId13"/>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A99" w:rsidRDefault="00A06A99" w:rsidP="00B948E0">
      <w:r>
        <w:separator/>
      </w:r>
    </w:p>
  </w:endnote>
  <w:endnote w:type="continuationSeparator" w:id="0">
    <w:p w:rsidR="00A06A99" w:rsidRDefault="00A06A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7728" behindDoc="0" locked="0" layoutInCell="1" allowOverlap="1" wp14:anchorId="149E5CF3" wp14:editId="1A6096F1">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6F5772A2" id="Rovná spojnica 4"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8752" behindDoc="1" locked="0" layoutInCell="1" allowOverlap="1" wp14:anchorId="068B6C07" wp14:editId="2DBBFF2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636CBF">
          <w:rPr>
            <w:noProof/>
          </w:rPr>
          <w:t>1</w:t>
        </w:r>
        <w:r w:rsidRPr="00CF60E2">
          <w:fldChar w:fldCharType="end"/>
        </w:r>
      </w:sdtContent>
    </w:sdt>
  </w:p>
  <w:p w:rsidR="0039710F" w:rsidRDefault="003971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A99" w:rsidRDefault="00A06A99" w:rsidP="00B948E0">
      <w:r>
        <w:separator/>
      </w:r>
    </w:p>
  </w:footnote>
  <w:footnote w:type="continuationSeparator" w:id="0">
    <w:p w:rsidR="00A06A99" w:rsidRDefault="00A06A99" w:rsidP="00B948E0">
      <w:r>
        <w:continuationSeparator/>
      </w:r>
    </w:p>
  </w:footnote>
  <w:footnote w:id="1">
    <w:p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w:t>
      </w:r>
      <w:ins w:id="10" w:author="Autor">
        <w:r w:rsidR="0077158C">
          <w:t>5</w:t>
        </w:r>
      </w:ins>
      <w:del w:id="11" w:author="Autor">
        <w:r w:rsidDel="0077158C">
          <w:delText>3</w:delText>
        </w:r>
      </w:del>
      <w:r>
        <w:t>0 000 eur a na minimálne lehoty na predkladanie ponúk upravené v Metodickom pokyne CKO č. 12</w:t>
      </w:r>
    </w:p>
  </w:footnote>
  <w:footnote w:id="3">
    <w:p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 w:id="10">
    <w:p w:rsidR="0039710F" w:rsidRPr="00F45E91" w:rsidRDefault="0039710F" w:rsidP="00FC7FBB">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10F" w:rsidRPr="00CF60E2" w:rsidRDefault="0039710F" w:rsidP="00CF60E2">
    <w:pPr>
      <w:tabs>
        <w:tab w:val="center" w:pos="4536"/>
        <w:tab w:val="right" w:pos="9072"/>
      </w:tabs>
    </w:pPr>
    <w:r w:rsidRPr="00CF60E2">
      <w:rPr>
        <w:noProof/>
      </w:rPr>
      <mc:AlternateContent>
        <mc:Choice Requires="wps">
          <w:drawing>
            <wp:anchor distT="0" distB="0" distL="114300" distR="114300" simplePos="0" relativeHeight="251656704" behindDoc="0" locked="0" layoutInCell="1" allowOverlap="1" wp14:anchorId="389CA59F" wp14:editId="6C8A8CB1">
              <wp:simplePos x="0" y="0"/>
              <wp:positionH relativeFrom="column">
                <wp:posOffset>-4445</wp:posOffset>
              </wp:positionH>
              <wp:positionV relativeFrom="paragraph">
                <wp:posOffset>131445</wp:posOffset>
              </wp:positionV>
              <wp:extent cx="8877300" cy="9526"/>
              <wp:effectExtent l="57150" t="38100" r="57150" b="85725"/>
              <wp:wrapNone/>
              <wp:docPr id="3" name="Rovná spojnica 3"/>
              <wp:cNvGraphicFramePr/>
              <a:graphic xmlns:a="http://schemas.openxmlformats.org/drawingml/2006/main">
                <a:graphicData uri="http://schemas.microsoft.com/office/word/2010/wordprocessingShape">
                  <wps:wsp>
                    <wps:cNvCnPr/>
                    <wps:spPr>
                      <a:xfrm flipV="1">
                        <a:off x="0" y="0"/>
                        <a:ext cx="88773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0EC64DE0" id="Rovná spojnica 3" o:spid="_x0000_s1026" style="position:absolute;flip:y;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69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" strokecolor="#4f81bd" strokeweight="3pt">
              <v:shadow on="t" color="black" opacity="22937f" origin=",.5" offset="0,.63889mm"/>
            </v:line>
          </w:pict>
        </mc:Fallback>
      </mc:AlternateContent>
    </w:r>
  </w:p>
  <w:p w:rsidR="0039710F" w:rsidRDefault="00636CBF">
    <w:pPr>
      <w:pStyle w:val="Hlavika"/>
    </w:pPr>
    <w:r w:rsidRPr="00636CBF">
      <w:t>6. Vzor prílohy č. 4 Zmluvy o poskytnutí NFP – Finančné opravy za porušenie pravidiel a postupov VO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4A26"/>
    <w:rsid w:val="00005F0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3917"/>
    <w:rsid w:val="00175EB5"/>
    <w:rsid w:val="00176D46"/>
    <w:rsid w:val="001779F1"/>
    <w:rsid w:val="0018241D"/>
    <w:rsid w:val="001873B5"/>
    <w:rsid w:val="00194F59"/>
    <w:rsid w:val="001B12DC"/>
    <w:rsid w:val="001B27DA"/>
    <w:rsid w:val="001B4183"/>
    <w:rsid w:val="001B6E9F"/>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4E03"/>
    <w:rsid w:val="002259C4"/>
    <w:rsid w:val="00225A05"/>
    <w:rsid w:val="00246970"/>
    <w:rsid w:val="002550C0"/>
    <w:rsid w:val="00255A32"/>
    <w:rsid w:val="00256687"/>
    <w:rsid w:val="00262F20"/>
    <w:rsid w:val="00271580"/>
    <w:rsid w:val="00274479"/>
    <w:rsid w:val="00296B2F"/>
    <w:rsid w:val="002A1E17"/>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7B8E"/>
    <w:rsid w:val="0048484D"/>
    <w:rsid w:val="00484B88"/>
    <w:rsid w:val="004908D9"/>
    <w:rsid w:val="00490AF9"/>
    <w:rsid w:val="00493F0A"/>
    <w:rsid w:val="00496395"/>
    <w:rsid w:val="00496478"/>
    <w:rsid w:val="004A0829"/>
    <w:rsid w:val="004A20EE"/>
    <w:rsid w:val="004B74CE"/>
    <w:rsid w:val="004C1071"/>
    <w:rsid w:val="004C5212"/>
    <w:rsid w:val="004D18CC"/>
    <w:rsid w:val="004D6AFA"/>
    <w:rsid w:val="004E2120"/>
    <w:rsid w:val="004E3ABD"/>
    <w:rsid w:val="004E7CBD"/>
    <w:rsid w:val="004F003C"/>
    <w:rsid w:val="004F59A1"/>
    <w:rsid w:val="004F6FF1"/>
    <w:rsid w:val="00504D21"/>
    <w:rsid w:val="005110E9"/>
    <w:rsid w:val="00511E0F"/>
    <w:rsid w:val="005122F6"/>
    <w:rsid w:val="0051238A"/>
    <w:rsid w:val="00513AFD"/>
    <w:rsid w:val="005239BD"/>
    <w:rsid w:val="00525373"/>
    <w:rsid w:val="00541FF5"/>
    <w:rsid w:val="005468EA"/>
    <w:rsid w:val="00557681"/>
    <w:rsid w:val="005660C4"/>
    <w:rsid w:val="005800C7"/>
    <w:rsid w:val="00580A58"/>
    <w:rsid w:val="00586FDB"/>
    <w:rsid w:val="00590807"/>
    <w:rsid w:val="00595034"/>
    <w:rsid w:val="005973E6"/>
    <w:rsid w:val="005A0E64"/>
    <w:rsid w:val="005A40AF"/>
    <w:rsid w:val="005B49EF"/>
    <w:rsid w:val="005B70EE"/>
    <w:rsid w:val="005C6179"/>
    <w:rsid w:val="005D56EB"/>
    <w:rsid w:val="005E203E"/>
    <w:rsid w:val="005E4AAA"/>
    <w:rsid w:val="005E6CB5"/>
    <w:rsid w:val="005E7521"/>
    <w:rsid w:val="005F32E6"/>
    <w:rsid w:val="005F3A65"/>
    <w:rsid w:val="005F5B71"/>
    <w:rsid w:val="00620B29"/>
    <w:rsid w:val="00622D7A"/>
    <w:rsid w:val="00623659"/>
    <w:rsid w:val="00632A33"/>
    <w:rsid w:val="006368CF"/>
    <w:rsid w:val="00636CBF"/>
    <w:rsid w:val="006479DF"/>
    <w:rsid w:val="00652385"/>
    <w:rsid w:val="00654C05"/>
    <w:rsid w:val="00660DCB"/>
    <w:rsid w:val="006719A0"/>
    <w:rsid w:val="00680763"/>
    <w:rsid w:val="00680E0A"/>
    <w:rsid w:val="00686E71"/>
    <w:rsid w:val="00687102"/>
    <w:rsid w:val="006916A3"/>
    <w:rsid w:val="00691B43"/>
    <w:rsid w:val="0069236E"/>
    <w:rsid w:val="006940A8"/>
    <w:rsid w:val="006962B2"/>
    <w:rsid w:val="006A13FE"/>
    <w:rsid w:val="006A38D5"/>
    <w:rsid w:val="006A5157"/>
    <w:rsid w:val="006A7DF2"/>
    <w:rsid w:val="006C6A25"/>
    <w:rsid w:val="006D082A"/>
    <w:rsid w:val="006D3B82"/>
    <w:rsid w:val="006D4079"/>
    <w:rsid w:val="006D49F5"/>
    <w:rsid w:val="006E2E76"/>
    <w:rsid w:val="006F15B4"/>
    <w:rsid w:val="007041A3"/>
    <w:rsid w:val="00704BA8"/>
    <w:rsid w:val="00710772"/>
    <w:rsid w:val="00714747"/>
    <w:rsid w:val="00717AC2"/>
    <w:rsid w:val="007330D1"/>
    <w:rsid w:val="00733435"/>
    <w:rsid w:val="0074660C"/>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C13DB"/>
    <w:rsid w:val="007C3E78"/>
    <w:rsid w:val="007D7793"/>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43E6"/>
    <w:rsid w:val="00874C52"/>
    <w:rsid w:val="0087502F"/>
    <w:rsid w:val="008806AC"/>
    <w:rsid w:val="008814E2"/>
    <w:rsid w:val="00885C6C"/>
    <w:rsid w:val="008873CB"/>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68CF"/>
    <w:rsid w:val="0092169E"/>
    <w:rsid w:val="00925AC8"/>
    <w:rsid w:val="00926284"/>
    <w:rsid w:val="00930250"/>
    <w:rsid w:val="0093091B"/>
    <w:rsid w:val="00933AC5"/>
    <w:rsid w:val="0093565B"/>
    <w:rsid w:val="0094078A"/>
    <w:rsid w:val="009455E7"/>
    <w:rsid w:val="009509F4"/>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E2F64"/>
    <w:rsid w:val="009E4A46"/>
    <w:rsid w:val="009F04B1"/>
    <w:rsid w:val="00A066FB"/>
    <w:rsid w:val="00A06A99"/>
    <w:rsid w:val="00A1238C"/>
    <w:rsid w:val="00A144AE"/>
    <w:rsid w:val="00A15201"/>
    <w:rsid w:val="00A16A12"/>
    <w:rsid w:val="00A371E3"/>
    <w:rsid w:val="00A5550F"/>
    <w:rsid w:val="00A57075"/>
    <w:rsid w:val="00A64C86"/>
    <w:rsid w:val="00A656D1"/>
    <w:rsid w:val="00A80094"/>
    <w:rsid w:val="00A8227C"/>
    <w:rsid w:val="00A84A2D"/>
    <w:rsid w:val="00A8634D"/>
    <w:rsid w:val="00A91AEF"/>
    <w:rsid w:val="00A9254C"/>
    <w:rsid w:val="00A9685B"/>
    <w:rsid w:val="00AA1C21"/>
    <w:rsid w:val="00AA6A48"/>
    <w:rsid w:val="00AB29E7"/>
    <w:rsid w:val="00AB2DF3"/>
    <w:rsid w:val="00AB6D80"/>
    <w:rsid w:val="00AB755C"/>
    <w:rsid w:val="00AD6C47"/>
    <w:rsid w:val="00AE0352"/>
    <w:rsid w:val="00AE1EEF"/>
    <w:rsid w:val="00AE24AA"/>
    <w:rsid w:val="00AF223B"/>
    <w:rsid w:val="00AF5FF7"/>
    <w:rsid w:val="00AF6210"/>
    <w:rsid w:val="00B05412"/>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48E0"/>
    <w:rsid w:val="00BA089F"/>
    <w:rsid w:val="00BA13ED"/>
    <w:rsid w:val="00BA4376"/>
    <w:rsid w:val="00BB0F08"/>
    <w:rsid w:val="00BB3F31"/>
    <w:rsid w:val="00BB65E5"/>
    <w:rsid w:val="00BB75E5"/>
    <w:rsid w:val="00BC23BC"/>
    <w:rsid w:val="00BC2EB8"/>
    <w:rsid w:val="00BC4BAC"/>
    <w:rsid w:val="00BD0BC5"/>
    <w:rsid w:val="00BD25D5"/>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F090E"/>
    <w:rsid w:val="00CF60E2"/>
    <w:rsid w:val="00CF6137"/>
    <w:rsid w:val="00D02ED9"/>
    <w:rsid w:val="00D05350"/>
    <w:rsid w:val="00D13175"/>
    <w:rsid w:val="00D239D4"/>
    <w:rsid w:val="00D305C5"/>
    <w:rsid w:val="00D34392"/>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8166B"/>
    <w:rsid w:val="00D86DA2"/>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6D03"/>
    <w:rsid w:val="00E742C1"/>
    <w:rsid w:val="00E74EA1"/>
    <w:rsid w:val="00E7702D"/>
    <w:rsid w:val="00E771A4"/>
    <w:rsid w:val="00E80619"/>
    <w:rsid w:val="00E80F87"/>
    <w:rsid w:val="00E841B8"/>
    <w:rsid w:val="00E945A7"/>
    <w:rsid w:val="00E94B12"/>
    <w:rsid w:val="00EB00F8"/>
    <w:rsid w:val="00EB34B4"/>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3C2C"/>
    <w:rsid w:val="00F34299"/>
    <w:rsid w:val="00F37C3D"/>
    <w:rsid w:val="00F41D14"/>
    <w:rsid w:val="00F45642"/>
    <w:rsid w:val="00F56AF3"/>
    <w:rsid w:val="00F5719C"/>
    <w:rsid w:val="00F87C67"/>
    <w:rsid w:val="00F930D1"/>
    <w:rsid w:val="00F97E8C"/>
    <w:rsid w:val="00FA333F"/>
    <w:rsid w:val="00FB0047"/>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3D0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2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FBCDB-26D8-412F-B36F-17A6B346E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6042</Words>
  <Characters>34445</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2018-10-23T07:27:00Z</dcterms:created>
  <dcterms:modified xsi:type="dcterms:W3CDTF">2020-10-26T14:40:00Z</dcterms:modified>
</cp:coreProperties>
</file>